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5B9BD5" w:themeColor="accent1"/>
        </w:rPr>
        <w:id w:val="-1550147014"/>
        <w:docPartObj>
          <w:docPartGallery w:val="Cover Pages"/>
          <w:docPartUnique/>
        </w:docPartObj>
      </w:sdtPr>
      <w:sdtEndPr>
        <w:rPr>
          <w:rFonts w:asciiTheme="majorHAnsi" w:eastAsiaTheme="majorEastAsia" w:hAnsiTheme="majorHAnsi" w:cstheme="majorBidi"/>
          <w:caps/>
          <w:sz w:val="72"/>
          <w:szCs w:val="72"/>
        </w:rPr>
      </w:sdtEndPr>
      <w:sdtContent>
        <w:p w:rsidR="00322BA9" w:rsidRDefault="00322BA9">
          <w:pPr>
            <w:pStyle w:val="a5"/>
            <w:spacing w:before="1540" w:after="240"/>
            <w:jc w:val="center"/>
            <w:rPr>
              <w:color w:val="5B9BD5" w:themeColor="accent1"/>
            </w:rPr>
          </w:pPr>
          <w:r>
            <w:rPr>
              <w:noProof/>
              <w:color w:val="5B9BD5" w:themeColor="accent1"/>
              <w:lang w:eastAsia="el-GR"/>
            </w:rPr>
            <w:drawing>
              <wp:inline distT="0" distB="0" distL="0" distR="0">
                <wp:extent cx="1417320" cy="750898"/>
                <wp:effectExtent l="0" t="0" r="0" b="0"/>
                <wp:docPr id="143" name="Εικόνα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Τίτλος"/>
            <w:tag w:val=""/>
            <w:id w:val="1735040861"/>
            <w:placeholder>
              <w:docPart w:val="5E7E7501397A41D4A9461F98A6C1A264"/>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322BA9" w:rsidRDefault="00322BA9">
              <w:pPr>
                <w:pStyle w:val="a5"/>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πληροφορικη και νεεσ τεχνολογιεσ στην εκπαιδευση</w:t>
              </w:r>
            </w:p>
          </w:sdtContent>
        </w:sdt>
        <w:sdt>
          <w:sdtPr>
            <w:rPr>
              <w:color w:val="5B9BD5" w:themeColor="accent1"/>
              <w:sz w:val="28"/>
              <w:szCs w:val="28"/>
            </w:rPr>
            <w:alias w:val="Υπότιτλος"/>
            <w:tag w:val=""/>
            <w:id w:val="328029620"/>
            <w:placeholder>
              <w:docPart w:val="EA8877BE5E1246AB89EBF2F548FC20A7"/>
            </w:placeholder>
            <w:dataBinding w:prefixMappings="xmlns:ns0='http://purl.org/dc/elements/1.1/' xmlns:ns1='http://schemas.openxmlformats.org/package/2006/metadata/core-properties' " w:xpath="/ns1:coreProperties[1]/ns0:subject[1]" w:storeItemID="{6C3C8BC8-F283-45AE-878A-BAB7291924A1}"/>
            <w:text/>
          </w:sdtPr>
          <w:sdtEndPr/>
          <w:sdtContent>
            <w:p w:rsidR="00322BA9" w:rsidRDefault="00322BA9">
              <w:pPr>
                <w:pStyle w:val="a5"/>
                <w:jc w:val="center"/>
                <w:rPr>
                  <w:color w:val="5B9BD5" w:themeColor="accent1"/>
                  <w:sz w:val="28"/>
                  <w:szCs w:val="28"/>
                </w:rPr>
              </w:pPr>
              <w:r>
                <w:rPr>
                  <w:color w:val="5B9BD5" w:themeColor="accent1"/>
                  <w:sz w:val="28"/>
                  <w:szCs w:val="28"/>
                </w:rPr>
                <w:t>Εργασία 1</w:t>
              </w:r>
            </w:p>
          </w:sdtContent>
        </w:sdt>
        <w:p w:rsidR="00322BA9" w:rsidRDefault="00322BA9">
          <w:pPr>
            <w:pStyle w:val="a5"/>
            <w:spacing w:before="480"/>
            <w:jc w:val="center"/>
            <w:rPr>
              <w:color w:val="5B9BD5" w:themeColor="accent1"/>
            </w:rPr>
          </w:pPr>
          <w:r>
            <w:rPr>
              <w:noProof/>
              <w:color w:val="5B9BD5" w:themeColor="accent1"/>
              <w:lang w:eastAsia="el-GR"/>
            </w:rPr>
            <w:drawing>
              <wp:inline distT="0" distB="0" distL="0" distR="0" wp14:anchorId="0C2F24E1" wp14:editId="07A68D4E">
                <wp:extent cx="758952" cy="478932"/>
                <wp:effectExtent l="0" t="0" r="3175" b="0"/>
                <wp:docPr id="144" name="Εικόνα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322BA9" w:rsidRDefault="00322BA9">
          <w:pPr>
            <w:spacing w:before="0" w:after="160" w:line="259" w:lineRule="auto"/>
            <w:ind w:firstLine="0"/>
            <w:rPr>
              <w:rFonts w:asciiTheme="majorHAnsi" w:eastAsiaTheme="majorEastAsia" w:hAnsiTheme="majorHAnsi" w:cstheme="majorBidi"/>
              <w:caps/>
              <w:color w:val="5B9BD5" w:themeColor="accent1"/>
              <w:sz w:val="72"/>
              <w:szCs w:val="72"/>
            </w:rPr>
          </w:pPr>
          <w:r>
            <w:rPr>
              <w:noProof/>
              <w:color w:val="5B9BD5" w:themeColor="accent1"/>
              <w:lang w:eastAsia="el-GR"/>
            </w:rPr>
            <mc:AlternateContent>
              <mc:Choice Requires="wps">
                <w:drawing>
                  <wp:anchor distT="0" distB="0" distL="114300" distR="114300" simplePos="0" relativeHeight="251660288" behindDoc="0" locked="0" layoutInCell="1" allowOverlap="1" wp14:anchorId="65DD9376" wp14:editId="006EF003">
                    <wp:simplePos x="0" y="0"/>
                    <wp:positionH relativeFrom="margin">
                      <wp:posOffset>190500</wp:posOffset>
                    </wp:positionH>
                    <wp:positionV relativeFrom="page">
                      <wp:posOffset>9392920</wp:posOffset>
                    </wp:positionV>
                    <wp:extent cx="6553200" cy="557784"/>
                    <wp:effectExtent l="0" t="0" r="0" b="12700"/>
                    <wp:wrapNone/>
                    <wp:docPr id="142" name="Πλαίσιο κειμένου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4"/>
                                    <w:szCs w:val="24"/>
                                  </w:rPr>
                                  <w:alias w:val="Ημερομηνία"/>
                                  <w:tag w:val=""/>
                                  <w:id w:val="197127006"/>
                                  <w:dataBinding w:prefixMappings="xmlns:ns0='http://schemas.microsoft.com/office/2006/coverPageProps' " w:xpath="/ns0:CoverPageProperties[1]/ns0:PublishDate[1]" w:storeItemID="{55AF091B-3C7A-41E3-B477-F2FDAA23CFDA}"/>
                                  <w:date w:fullDate="2018-03-24T00:00:00Z">
                                    <w:dateFormat w:val="d MMMM yyyy"/>
                                    <w:lid w:val="el-GR"/>
                                    <w:storeMappedDataAs w:val="dateTime"/>
                                    <w:calendar w:val="gregorian"/>
                                  </w:date>
                                </w:sdtPr>
                                <w:sdtEndPr/>
                                <w:sdtContent>
                                  <w:p w:rsidR="00322BA9" w:rsidRPr="00322BA9" w:rsidRDefault="00322BA9">
                                    <w:pPr>
                                      <w:pStyle w:val="a5"/>
                                      <w:spacing w:after="40"/>
                                      <w:jc w:val="center"/>
                                      <w:rPr>
                                        <w:caps/>
                                        <w:color w:val="5B9BD5" w:themeColor="accent1"/>
                                        <w:sz w:val="24"/>
                                        <w:szCs w:val="24"/>
                                      </w:rPr>
                                    </w:pPr>
                                    <w:r w:rsidRPr="00322BA9">
                                      <w:rPr>
                                        <w:caps/>
                                        <w:color w:val="5B9BD5" w:themeColor="accent1"/>
                                        <w:sz w:val="24"/>
                                        <w:szCs w:val="24"/>
                                      </w:rPr>
                                      <w:t>24 Μαρτίου 2018</w:t>
                                    </w:r>
                                  </w:p>
                                </w:sdtContent>
                              </w:sdt>
                              <w:p w:rsidR="00322BA9" w:rsidRDefault="00784DF5">
                                <w:pPr>
                                  <w:pStyle w:val="a5"/>
                                  <w:jc w:val="center"/>
                                  <w:rPr>
                                    <w:color w:val="5B9BD5" w:themeColor="accent1"/>
                                  </w:rPr>
                                </w:pPr>
                                <w:sdt>
                                  <w:sdtPr>
                                    <w:rPr>
                                      <w:caps/>
                                      <w:color w:val="5B9BD5" w:themeColor="accent1"/>
                                    </w:rPr>
                                    <w:alias w:val="Εταιρεία"/>
                                    <w:tag w:val=""/>
                                    <w:id w:val="1390145197"/>
                                    <w:dataBinding w:prefixMappings="xmlns:ns0='http://schemas.openxmlformats.org/officeDocument/2006/extended-properties' " w:xpath="/ns0:Properties[1]/ns0:Company[1]" w:storeItemID="{6668398D-A668-4E3E-A5EB-62B293D839F1}"/>
                                    <w:text/>
                                  </w:sdtPr>
                                  <w:sdtEndPr/>
                                  <w:sdtContent>
                                    <w:r w:rsidR="00322BA9">
                                      <w:rPr>
                                        <w:caps/>
                                        <w:color w:val="5B9BD5" w:themeColor="accent1"/>
                                      </w:rPr>
                                      <w:t>παιδαγωγικη σχολη φλωρινασ</w:t>
                                    </w:r>
                                  </w:sdtContent>
                                </w:sdt>
                              </w:p>
                              <w:p w:rsidR="00322BA9" w:rsidRDefault="00784DF5">
                                <w:pPr>
                                  <w:pStyle w:val="a5"/>
                                  <w:jc w:val="center"/>
                                  <w:rPr>
                                    <w:color w:val="5B9BD5" w:themeColor="accent1"/>
                                  </w:rPr>
                                </w:pPr>
                                <w:sdt>
                                  <w:sdtPr>
                                    <w:rPr>
                                      <w:color w:val="5B9BD5" w:themeColor="accent1"/>
                                    </w:rPr>
                                    <w:alias w:val="Διεύθυνση"/>
                                    <w:tag w:val=""/>
                                    <w:id w:val="-726379553"/>
                                    <w:dataBinding w:prefixMappings="xmlns:ns0='http://schemas.microsoft.com/office/2006/coverPageProps' " w:xpath="/ns0:CoverPageProperties[1]/ns0:CompanyAddress[1]" w:storeItemID="{55AF091B-3C7A-41E3-B477-F2FDAA23CFDA}"/>
                                    <w:text/>
                                  </w:sdtPr>
                                  <w:sdtEndPr/>
                                  <w:sdtContent>
                                    <w:r w:rsidR="00322BA9">
                                      <w:rPr>
                                        <w:color w:val="5B9BD5" w:themeColor="accent1"/>
                                      </w:rPr>
                                      <w:t>ΤΜΗΜΑ ΔΗΜΟΤΙΚΗΣ ΕΚΠΑΙΔΕΥΣΗΣ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65DD9376" id="_x0000_t202" coordsize="21600,21600" o:spt="202" path="m,l,21600r21600,l21600,xe">
                    <v:stroke joinstyle="miter"/>
                    <v:path gradientshapeok="t" o:connecttype="rect"/>
                  </v:shapetype>
                  <v:shape id="Πλαίσιο κειμένου 142" o:spid="_x0000_s1026" type="#_x0000_t202" style="position:absolute;margin-left:15pt;margin-top:739.6pt;width:516pt;height:43.9pt;z-index:251660288;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" filled="f" stroked="f" strokeweight=".5pt">
                    <v:textbox style="mso-fit-shape-to-text:t" inset="0,0,0,0">
                      <w:txbxContent>
                        <w:sdt>
                          <w:sdtPr>
                            <w:rPr>
                              <w:caps/>
                              <w:color w:val="5B9BD5" w:themeColor="accent1"/>
                              <w:sz w:val="24"/>
                              <w:szCs w:val="24"/>
                            </w:rPr>
                            <w:alias w:val="Ημερομηνία"/>
                            <w:tag w:val=""/>
                            <w:id w:val="197127006"/>
                            <w:dataBinding w:prefixMappings="xmlns:ns0='http://schemas.microsoft.com/office/2006/coverPageProps' " w:xpath="/ns0:CoverPageProperties[1]/ns0:PublishDate[1]" w:storeItemID="{55AF091B-3C7A-41E3-B477-F2FDAA23CFDA}"/>
                            <w:date w:fullDate="2018-03-24T00:00:00Z">
                              <w:dateFormat w:val="d MMMM yyyy"/>
                              <w:lid w:val="el-GR"/>
                              <w:storeMappedDataAs w:val="dateTime"/>
                              <w:calendar w:val="gregorian"/>
                            </w:date>
                          </w:sdtPr>
                          <w:sdtEndPr/>
                          <w:sdtContent>
                            <w:p w:rsidR="00322BA9" w:rsidRPr="00322BA9" w:rsidRDefault="00322BA9">
                              <w:pPr>
                                <w:pStyle w:val="a5"/>
                                <w:spacing w:after="40"/>
                                <w:jc w:val="center"/>
                                <w:rPr>
                                  <w:caps/>
                                  <w:color w:val="5B9BD5" w:themeColor="accent1"/>
                                  <w:sz w:val="24"/>
                                  <w:szCs w:val="24"/>
                                </w:rPr>
                              </w:pPr>
                              <w:r w:rsidRPr="00322BA9">
                                <w:rPr>
                                  <w:caps/>
                                  <w:color w:val="5B9BD5" w:themeColor="accent1"/>
                                  <w:sz w:val="24"/>
                                  <w:szCs w:val="24"/>
                                </w:rPr>
                                <w:t>24 Μαρτίου 2018</w:t>
                              </w:r>
                            </w:p>
                          </w:sdtContent>
                        </w:sdt>
                        <w:p w:rsidR="00322BA9" w:rsidRDefault="00784DF5">
                          <w:pPr>
                            <w:pStyle w:val="a5"/>
                            <w:jc w:val="center"/>
                            <w:rPr>
                              <w:color w:val="5B9BD5" w:themeColor="accent1"/>
                            </w:rPr>
                          </w:pPr>
                          <w:sdt>
                            <w:sdtPr>
                              <w:rPr>
                                <w:caps/>
                                <w:color w:val="5B9BD5" w:themeColor="accent1"/>
                              </w:rPr>
                              <w:alias w:val="Εταιρεία"/>
                              <w:tag w:val=""/>
                              <w:id w:val="1390145197"/>
                              <w:dataBinding w:prefixMappings="xmlns:ns0='http://schemas.openxmlformats.org/officeDocument/2006/extended-properties' " w:xpath="/ns0:Properties[1]/ns0:Company[1]" w:storeItemID="{6668398D-A668-4E3E-A5EB-62B293D839F1}"/>
                              <w:text/>
                            </w:sdtPr>
                            <w:sdtEndPr/>
                            <w:sdtContent>
                              <w:r w:rsidR="00322BA9">
                                <w:rPr>
                                  <w:caps/>
                                  <w:color w:val="5B9BD5" w:themeColor="accent1"/>
                                </w:rPr>
                                <w:t>παιδαγωγικη σχολη φλωρινασ</w:t>
                              </w:r>
                            </w:sdtContent>
                          </w:sdt>
                        </w:p>
                        <w:p w:rsidR="00322BA9" w:rsidRDefault="00784DF5">
                          <w:pPr>
                            <w:pStyle w:val="a5"/>
                            <w:jc w:val="center"/>
                            <w:rPr>
                              <w:color w:val="5B9BD5" w:themeColor="accent1"/>
                            </w:rPr>
                          </w:pPr>
                          <w:sdt>
                            <w:sdtPr>
                              <w:rPr>
                                <w:color w:val="5B9BD5" w:themeColor="accent1"/>
                              </w:rPr>
                              <w:alias w:val="Διεύθυνση"/>
                              <w:tag w:val=""/>
                              <w:id w:val="-726379553"/>
                              <w:dataBinding w:prefixMappings="xmlns:ns0='http://schemas.microsoft.com/office/2006/coverPageProps' " w:xpath="/ns0:CoverPageProperties[1]/ns0:CompanyAddress[1]" w:storeItemID="{55AF091B-3C7A-41E3-B477-F2FDAA23CFDA}"/>
                              <w:text/>
                            </w:sdtPr>
                            <w:sdtEndPr/>
                            <w:sdtContent>
                              <w:r w:rsidR="00322BA9">
                                <w:rPr>
                                  <w:color w:val="5B9BD5" w:themeColor="accent1"/>
                                </w:rPr>
                                <w:t>ΤΜΗΜΑ ΔΗΜΟΤΙΚΗΣ ΕΚΠΑΙΔΕΥΣΗΣ</w:t>
                              </w:r>
                            </w:sdtContent>
                          </w:sdt>
                        </w:p>
                      </w:txbxContent>
                    </v:textbox>
                    <w10:wrap anchorx="margin" anchory="page"/>
                  </v:shape>
                </w:pict>
              </mc:Fallback>
            </mc:AlternateContent>
          </w:r>
          <w:r>
            <w:rPr>
              <w:rFonts w:asciiTheme="majorHAnsi" w:eastAsiaTheme="majorEastAsia" w:hAnsiTheme="majorHAnsi" w:cstheme="majorBidi"/>
              <w:caps/>
              <w:color w:val="5B9BD5" w:themeColor="accent1"/>
              <w:sz w:val="72"/>
              <w:szCs w:val="72"/>
            </w:rPr>
            <w:br w:type="page"/>
          </w:r>
        </w:p>
      </w:sdtContent>
    </w:sdt>
    <w:bookmarkStart w:id="0" w:name="_Toc509702681" w:displacedByCustomXml="next"/>
    <w:sdt>
      <w:sdtPr>
        <w:rPr>
          <w:rFonts w:ascii="Times New Roman" w:eastAsiaTheme="minorHAnsi" w:hAnsi="Times New Roman" w:cstheme="minorBidi"/>
          <w:color w:val="auto"/>
          <w:sz w:val="22"/>
          <w:szCs w:val="22"/>
          <w:lang w:eastAsia="en-US"/>
        </w:rPr>
        <w:id w:val="-817804030"/>
        <w:docPartObj>
          <w:docPartGallery w:val="Table of Contents"/>
          <w:docPartUnique/>
        </w:docPartObj>
      </w:sdtPr>
      <w:sdtEndPr>
        <w:rPr>
          <w:b/>
          <w:bCs/>
        </w:rPr>
      </w:sdtEndPr>
      <w:sdtContent>
        <w:p w:rsidR="00B1626C" w:rsidRDefault="00B1626C">
          <w:pPr>
            <w:pStyle w:val="a8"/>
          </w:pPr>
          <w:r>
            <w:t>Περιεχόμενα</w:t>
          </w:r>
        </w:p>
        <w:p w:rsidR="00B1626C" w:rsidRDefault="00B1626C">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702719" w:history="1">
            <w:r w:rsidRPr="00086D89">
              <w:rPr>
                <w:rStyle w:val="-"/>
                <w:rFonts w:cs="Arial"/>
                <w:noProof/>
                <w:lang w:val="en-US"/>
              </w:rPr>
              <w:t>1 Human Ecology</w:t>
            </w:r>
            <w:r>
              <w:rPr>
                <w:noProof/>
                <w:webHidden/>
              </w:rPr>
              <w:tab/>
            </w:r>
            <w:r>
              <w:rPr>
                <w:noProof/>
                <w:webHidden/>
              </w:rPr>
              <w:fldChar w:fldCharType="begin"/>
            </w:r>
            <w:r>
              <w:rPr>
                <w:noProof/>
                <w:webHidden/>
              </w:rPr>
              <w:instrText xml:space="preserve"> PAGEREF _Toc509702719 \h </w:instrText>
            </w:r>
            <w:r>
              <w:rPr>
                <w:noProof/>
                <w:webHidden/>
              </w:rPr>
            </w:r>
            <w:r>
              <w:rPr>
                <w:noProof/>
                <w:webHidden/>
              </w:rPr>
              <w:fldChar w:fldCharType="separate"/>
            </w:r>
            <w:r>
              <w:rPr>
                <w:noProof/>
                <w:webHidden/>
              </w:rPr>
              <w:t>2</w:t>
            </w:r>
            <w:r>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20" w:history="1">
            <w:r w:rsidR="00B1626C" w:rsidRPr="00086D89">
              <w:rPr>
                <w:rStyle w:val="-"/>
                <w:noProof/>
                <w:lang w:val="en-US"/>
              </w:rPr>
              <w:t>1.1 Economy of nature</w:t>
            </w:r>
            <w:r w:rsidR="00B1626C">
              <w:rPr>
                <w:noProof/>
                <w:webHidden/>
              </w:rPr>
              <w:tab/>
            </w:r>
            <w:r w:rsidR="00B1626C">
              <w:rPr>
                <w:noProof/>
                <w:webHidden/>
              </w:rPr>
              <w:fldChar w:fldCharType="begin"/>
            </w:r>
            <w:r w:rsidR="00B1626C">
              <w:rPr>
                <w:noProof/>
                <w:webHidden/>
              </w:rPr>
              <w:instrText xml:space="preserve"> PAGEREF _Toc509702720 \h </w:instrText>
            </w:r>
            <w:r w:rsidR="00B1626C">
              <w:rPr>
                <w:noProof/>
                <w:webHidden/>
              </w:rPr>
            </w:r>
            <w:r w:rsidR="00B1626C">
              <w:rPr>
                <w:noProof/>
                <w:webHidden/>
              </w:rPr>
              <w:fldChar w:fldCharType="separate"/>
            </w:r>
            <w:r w:rsidR="00B1626C">
              <w:rPr>
                <w:noProof/>
                <w:webHidden/>
              </w:rPr>
              <w:t>2</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21" w:history="1">
            <w:r w:rsidR="00B1626C" w:rsidRPr="00086D89">
              <w:rPr>
                <w:rStyle w:val="-"/>
                <w:noProof/>
                <w:lang w:val="en-US"/>
              </w:rPr>
              <w:t>1.2 Human science</w:t>
            </w:r>
            <w:r w:rsidR="00B1626C">
              <w:rPr>
                <w:noProof/>
                <w:webHidden/>
              </w:rPr>
              <w:tab/>
            </w:r>
            <w:r w:rsidR="00B1626C">
              <w:rPr>
                <w:noProof/>
                <w:webHidden/>
              </w:rPr>
              <w:fldChar w:fldCharType="begin"/>
            </w:r>
            <w:r w:rsidR="00B1626C">
              <w:rPr>
                <w:noProof/>
                <w:webHidden/>
              </w:rPr>
              <w:instrText xml:space="preserve"> PAGEREF _Toc509702721 \h </w:instrText>
            </w:r>
            <w:r w:rsidR="00B1626C">
              <w:rPr>
                <w:noProof/>
                <w:webHidden/>
              </w:rPr>
            </w:r>
            <w:r w:rsidR="00B1626C">
              <w:rPr>
                <w:noProof/>
                <w:webHidden/>
              </w:rPr>
              <w:fldChar w:fldCharType="separate"/>
            </w:r>
            <w:r w:rsidR="00B1626C">
              <w:rPr>
                <w:noProof/>
                <w:webHidden/>
              </w:rPr>
              <w:t>2</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22" w:history="1">
            <w:r w:rsidR="00B1626C" w:rsidRPr="00086D89">
              <w:rPr>
                <w:rStyle w:val="-"/>
                <w:noProof/>
                <w:lang w:val="en-US"/>
              </w:rPr>
              <w:t>1.3 The history</w:t>
            </w:r>
            <w:r w:rsidR="00B1626C">
              <w:rPr>
                <w:noProof/>
                <w:webHidden/>
              </w:rPr>
              <w:tab/>
            </w:r>
            <w:r w:rsidR="00B1626C">
              <w:rPr>
                <w:noProof/>
                <w:webHidden/>
              </w:rPr>
              <w:fldChar w:fldCharType="begin"/>
            </w:r>
            <w:r w:rsidR="00B1626C">
              <w:rPr>
                <w:noProof/>
                <w:webHidden/>
              </w:rPr>
              <w:instrText xml:space="preserve"> PAGEREF _Toc509702722 \h </w:instrText>
            </w:r>
            <w:r w:rsidR="00B1626C">
              <w:rPr>
                <w:noProof/>
                <w:webHidden/>
              </w:rPr>
            </w:r>
            <w:r w:rsidR="00B1626C">
              <w:rPr>
                <w:noProof/>
                <w:webHidden/>
              </w:rPr>
              <w:fldChar w:fldCharType="separate"/>
            </w:r>
            <w:r w:rsidR="00B1626C">
              <w:rPr>
                <w:noProof/>
                <w:webHidden/>
              </w:rPr>
              <w:t>2</w:t>
            </w:r>
            <w:r w:rsidR="00B1626C">
              <w:rPr>
                <w:noProof/>
                <w:webHidden/>
              </w:rPr>
              <w:fldChar w:fldCharType="end"/>
            </w:r>
          </w:hyperlink>
        </w:p>
        <w:p w:rsidR="00B1626C" w:rsidRDefault="00784DF5">
          <w:pPr>
            <w:pStyle w:val="10"/>
            <w:tabs>
              <w:tab w:val="right" w:leader="dot" w:pos="9060"/>
            </w:tabs>
            <w:rPr>
              <w:rFonts w:asciiTheme="minorHAnsi" w:eastAsiaTheme="minorEastAsia" w:hAnsiTheme="minorHAnsi"/>
              <w:noProof/>
              <w:lang w:eastAsia="el-GR"/>
            </w:rPr>
          </w:pPr>
          <w:hyperlink w:anchor="_Toc509702723" w:history="1">
            <w:r w:rsidR="00B1626C" w:rsidRPr="00086D89">
              <w:rPr>
                <w:rStyle w:val="-"/>
                <w:rFonts w:cs="Arial"/>
                <w:noProof/>
                <w:lang w:val="en-US"/>
              </w:rPr>
              <w:t>2 Behavioral Ecology</w:t>
            </w:r>
            <w:r w:rsidR="00B1626C">
              <w:rPr>
                <w:noProof/>
                <w:webHidden/>
              </w:rPr>
              <w:tab/>
            </w:r>
            <w:r w:rsidR="00B1626C">
              <w:rPr>
                <w:noProof/>
                <w:webHidden/>
              </w:rPr>
              <w:fldChar w:fldCharType="begin"/>
            </w:r>
            <w:r w:rsidR="00B1626C">
              <w:rPr>
                <w:noProof/>
                <w:webHidden/>
              </w:rPr>
              <w:instrText xml:space="preserve"> PAGEREF _Toc509702723 \h </w:instrText>
            </w:r>
            <w:r w:rsidR="00B1626C">
              <w:rPr>
                <w:noProof/>
                <w:webHidden/>
              </w:rPr>
            </w:r>
            <w:r w:rsidR="00B1626C">
              <w:rPr>
                <w:noProof/>
                <w:webHidden/>
              </w:rPr>
              <w:fldChar w:fldCharType="separate"/>
            </w:r>
            <w:r w:rsidR="00B1626C">
              <w:rPr>
                <w:noProof/>
                <w:webHidden/>
              </w:rPr>
              <w:t>4</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24" w:history="1">
            <w:r w:rsidR="00B1626C" w:rsidRPr="00086D89">
              <w:rPr>
                <w:rStyle w:val="-"/>
                <w:noProof/>
                <w:lang w:val="en-US"/>
              </w:rPr>
              <w:t>2.1 Animal behavior</w:t>
            </w:r>
            <w:r w:rsidR="00B1626C">
              <w:rPr>
                <w:noProof/>
                <w:webHidden/>
              </w:rPr>
              <w:tab/>
            </w:r>
            <w:r w:rsidR="00B1626C">
              <w:rPr>
                <w:noProof/>
                <w:webHidden/>
              </w:rPr>
              <w:fldChar w:fldCharType="begin"/>
            </w:r>
            <w:r w:rsidR="00B1626C">
              <w:rPr>
                <w:noProof/>
                <w:webHidden/>
              </w:rPr>
              <w:instrText xml:space="preserve"> PAGEREF _Toc509702724 \h </w:instrText>
            </w:r>
            <w:r w:rsidR="00B1626C">
              <w:rPr>
                <w:noProof/>
                <w:webHidden/>
              </w:rPr>
            </w:r>
            <w:r w:rsidR="00B1626C">
              <w:rPr>
                <w:noProof/>
                <w:webHidden/>
              </w:rPr>
              <w:fldChar w:fldCharType="separate"/>
            </w:r>
            <w:r w:rsidR="00B1626C">
              <w:rPr>
                <w:noProof/>
                <w:webHidden/>
              </w:rPr>
              <w:t>4</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25" w:history="1">
            <w:r w:rsidR="00B1626C" w:rsidRPr="00086D89">
              <w:rPr>
                <w:rStyle w:val="-"/>
                <w:noProof/>
                <w:lang w:val="en-US"/>
              </w:rPr>
              <w:t>2.2 Adaptive significance</w:t>
            </w:r>
            <w:r w:rsidR="00B1626C">
              <w:rPr>
                <w:noProof/>
                <w:webHidden/>
              </w:rPr>
              <w:tab/>
            </w:r>
            <w:r w:rsidR="00B1626C">
              <w:rPr>
                <w:noProof/>
                <w:webHidden/>
              </w:rPr>
              <w:fldChar w:fldCharType="begin"/>
            </w:r>
            <w:r w:rsidR="00B1626C">
              <w:rPr>
                <w:noProof/>
                <w:webHidden/>
              </w:rPr>
              <w:instrText xml:space="preserve"> PAGEREF _Toc509702725 \h </w:instrText>
            </w:r>
            <w:r w:rsidR="00B1626C">
              <w:rPr>
                <w:noProof/>
                <w:webHidden/>
              </w:rPr>
            </w:r>
            <w:r w:rsidR="00B1626C">
              <w:rPr>
                <w:noProof/>
                <w:webHidden/>
              </w:rPr>
              <w:fldChar w:fldCharType="separate"/>
            </w:r>
            <w:r w:rsidR="00B1626C">
              <w:rPr>
                <w:noProof/>
                <w:webHidden/>
              </w:rPr>
              <w:t>4</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26" w:history="1">
            <w:r w:rsidR="00B1626C" w:rsidRPr="00086D89">
              <w:rPr>
                <w:rStyle w:val="-"/>
                <w:noProof/>
                <w:lang w:val="en-US"/>
              </w:rPr>
              <w:t>2.3 Economic game theory</w:t>
            </w:r>
            <w:r w:rsidR="00B1626C">
              <w:rPr>
                <w:noProof/>
                <w:webHidden/>
              </w:rPr>
              <w:tab/>
            </w:r>
            <w:r w:rsidR="00B1626C">
              <w:rPr>
                <w:noProof/>
                <w:webHidden/>
              </w:rPr>
              <w:fldChar w:fldCharType="begin"/>
            </w:r>
            <w:r w:rsidR="00B1626C">
              <w:rPr>
                <w:noProof/>
                <w:webHidden/>
              </w:rPr>
              <w:instrText xml:space="preserve"> PAGEREF _Toc509702726 \h </w:instrText>
            </w:r>
            <w:r w:rsidR="00B1626C">
              <w:rPr>
                <w:noProof/>
                <w:webHidden/>
              </w:rPr>
            </w:r>
            <w:r w:rsidR="00B1626C">
              <w:rPr>
                <w:noProof/>
                <w:webHidden/>
              </w:rPr>
              <w:fldChar w:fldCharType="separate"/>
            </w:r>
            <w:r w:rsidR="00B1626C">
              <w:rPr>
                <w:noProof/>
                <w:webHidden/>
              </w:rPr>
              <w:t>4</w:t>
            </w:r>
            <w:r w:rsidR="00B1626C">
              <w:rPr>
                <w:noProof/>
                <w:webHidden/>
              </w:rPr>
              <w:fldChar w:fldCharType="end"/>
            </w:r>
          </w:hyperlink>
        </w:p>
        <w:p w:rsidR="00B1626C" w:rsidRDefault="00784DF5">
          <w:pPr>
            <w:pStyle w:val="10"/>
            <w:tabs>
              <w:tab w:val="right" w:leader="dot" w:pos="9060"/>
            </w:tabs>
            <w:rPr>
              <w:rFonts w:asciiTheme="minorHAnsi" w:eastAsiaTheme="minorEastAsia" w:hAnsiTheme="minorHAnsi"/>
              <w:noProof/>
              <w:lang w:eastAsia="el-GR"/>
            </w:rPr>
          </w:pPr>
          <w:hyperlink w:anchor="_Toc509702727" w:history="1">
            <w:r w:rsidR="00B1626C" w:rsidRPr="00086D89">
              <w:rPr>
                <w:rStyle w:val="-"/>
                <w:rFonts w:cs="Arial"/>
                <w:noProof/>
                <w:lang w:val="en-US"/>
              </w:rPr>
              <w:t>3 Ecosystem Ecology</w:t>
            </w:r>
            <w:r w:rsidR="00B1626C">
              <w:rPr>
                <w:noProof/>
                <w:webHidden/>
              </w:rPr>
              <w:tab/>
            </w:r>
            <w:r w:rsidR="00B1626C">
              <w:rPr>
                <w:noProof/>
                <w:webHidden/>
              </w:rPr>
              <w:fldChar w:fldCharType="begin"/>
            </w:r>
            <w:r w:rsidR="00B1626C">
              <w:rPr>
                <w:noProof/>
                <w:webHidden/>
              </w:rPr>
              <w:instrText xml:space="preserve"> PAGEREF _Toc509702727 \h </w:instrText>
            </w:r>
            <w:r w:rsidR="00B1626C">
              <w:rPr>
                <w:noProof/>
                <w:webHidden/>
              </w:rPr>
            </w:r>
            <w:r w:rsidR="00B1626C">
              <w:rPr>
                <w:noProof/>
                <w:webHidden/>
              </w:rPr>
              <w:fldChar w:fldCharType="separate"/>
            </w:r>
            <w:r w:rsidR="00B1626C">
              <w:rPr>
                <w:noProof/>
                <w:webHidden/>
              </w:rPr>
              <w:t>5</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28" w:history="1">
            <w:r w:rsidR="00B1626C" w:rsidRPr="00086D89">
              <w:rPr>
                <w:rStyle w:val="-"/>
                <w:noProof/>
                <w:lang w:val="en-US"/>
              </w:rPr>
              <w:t>3.1 Biotic and abiotic</w:t>
            </w:r>
            <w:r w:rsidR="00B1626C">
              <w:rPr>
                <w:noProof/>
                <w:webHidden/>
              </w:rPr>
              <w:tab/>
            </w:r>
            <w:r w:rsidR="00B1626C">
              <w:rPr>
                <w:noProof/>
                <w:webHidden/>
              </w:rPr>
              <w:fldChar w:fldCharType="begin"/>
            </w:r>
            <w:r w:rsidR="00B1626C">
              <w:rPr>
                <w:noProof/>
                <w:webHidden/>
              </w:rPr>
              <w:instrText xml:space="preserve"> PAGEREF _Toc509702728 \h </w:instrText>
            </w:r>
            <w:r w:rsidR="00B1626C">
              <w:rPr>
                <w:noProof/>
                <w:webHidden/>
              </w:rPr>
            </w:r>
            <w:r w:rsidR="00B1626C">
              <w:rPr>
                <w:noProof/>
                <w:webHidden/>
              </w:rPr>
              <w:fldChar w:fldCharType="separate"/>
            </w:r>
            <w:r w:rsidR="00B1626C">
              <w:rPr>
                <w:noProof/>
                <w:webHidden/>
              </w:rPr>
              <w:t>5</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29" w:history="1">
            <w:r w:rsidR="00B1626C" w:rsidRPr="00086D89">
              <w:rPr>
                <w:rStyle w:val="-"/>
                <w:noProof/>
                <w:lang w:val="en-US"/>
              </w:rPr>
              <w:t>3.2 Physical and biological</w:t>
            </w:r>
            <w:r w:rsidR="00B1626C">
              <w:rPr>
                <w:noProof/>
                <w:webHidden/>
              </w:rPr>
              <w:tab/>
            </w:r>
            <w:r w:rsidR="00B1626C">
              <w:rPr>
                <w:noProof/>
                <w:webHidden/>
              </w:rPr>
              <w:fldChar w:fldCharType="begin"/>
            </w:r>
            <w:r w:rsidR="00B1626C">
              <w:rPr>
                <w:noProof/>
                <w:webHidden/>
              </w:rPr>
              <w:instrText xml:space="preserve"> PAGEREF _Toc509702729 \h </w:instrText>
            </w:r>
            <w:r w:rsidR="00B1626C">
              <w:rPr>
                <w:noProof/>
                <w:webHidden/>
              </w:rPr>
            </w:r>
            <w:r w:rsidR="00B1626C">
              <w:rPr>
                <w:noProof/>
                <w:webHidden/>
              </w:rPr>
              <w:fldChar w:fldCharType="separate"/>
            </w:r>
            <w:r w:rsidR="00B1626C">
              <w:rPr>
                <w:noProof/>
                <w:webHidden/>
              </w:rPr>
              <w:t>5</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30" w:history="1">
            <w:r w:rsidR="00B1626C" w:rsidRPr="00086D89">
              <w:rPr>
                <w:rStyle w:val="-"/>
                <w:noProof/>
                <w:lang w:val="en-US"/>
              </w:rPr>
              <w:t>3.3 Ecological mechanisms</w:t>
            </w:r>
            <w:r w:rsidR="00B1626C">
              <w:rPr>
                <w:noProof/>
                <w:webHidden/>
              </w:rPr>
              <w:tab/>
            </w:r>
            <w:r w:rsidR="00B1626C">
              <w:rPr>
                <w:noProof/>
                <w:webHidden/>
              </w:rPr>
              <w:fldChar w:fldCharType="begin"/>
            </w:r>
            <w:r w:rsidR="00B1626C">
              <w:rPr>
                <w:noProof/>
                <w:webHidden/>
              </w:rPr>
              <w:instrText xml:space="preserve"> PAGEREF _Toc509702730 \h </w:instrText>
            </w:r>
            <w:r w:rsidR="00B1626C">
              <w:rPr>
                <w:noProof/>
                <w:webHidden/>
              </w:rPr>
            </w:r>
            <w:r w:rsidR="00B1626C">
              <w:rPr>
                <w:noProof/>
                <w:webHidden/>
              </w:rPr>
              <w:fldChar w:fldCharType="separate"/>
            </w:r>
            <w:r w:rsidR="00B1626C">
              <w:rPr>
                <w:noProof/>
                <w:webHidden/>
              </w:rPr>
              <w:t>5</w:t>
            </w:r>
            <w:r w:rsidR="00B1626C">
              <w:rPr>
                <w:noProof/>
                <w:webHidden/>
              </w:rPr>
              <w:fldChar w:fldCharType="end"/>
            </w:r>
          </w:hyperlink>
        </w:p>
        <w:p w:rsidR="00B1626C" w:rsidRDefault="00784DF5">
          <w:pPr>
            <w:pStyle w:val="10"/>
            <w:tabs>
              <w:tab w:val="right" w:leader="dot" w:pos="9060"/>
            </w:tabs>
            <w:rPr>
              <w:rFonts w:asciiTheme="minorHAnsi" w:eastAsiaTheme="minorEastAsia" w:hAnsiTheme="minorHAnsi"/>
              <w:noProof/>
              <w:lang w:eastAsia="el-GR"/>
            </w:rPr>
          </w:pPr>
          <w:hyperlink w:anchor="_Toc509702731" w:history="1">
            <w:r w:rsidR="00B1626C" w:rsidRPr="00086D89">
              <w:rPr>
                <w:rStyle w:val="-"/>
                <w:rFonts w:cs="Arial"/>
                <w:noProof/>
                <w:lang w:val="en-US"/>
              </w:rPr>
              <w:t xml:space="preserve"> 4 Ecological Economics</w:t>
            </w:r>
            <w:r w:rsidR="00B1626C">
              <w:rPr>
                <w:noProof/>
                <w:webHidden/>
              </w:rPr>
              <w:tab/>
            </w:r>
            <w:r w:rsidR="00B1626C">
              <w:rPr>
                <w:noProof/>
                <w:webHidden/>
              </w:rPr>
              <w:fldChar w:fldCharType="begin"/>
            </w:r>
            <w:r w:rsidR="00B1626C">
              <w:rPr>
                <w:noProof/>
                <w:webHidden/>
              </w:rPr>
              <w:instrText xml:space="preserve"> PAGEREF _Toc509702731 \h </w:instrText>
            </w:r>
            <w:r w:rsidR="00B1626C">
              <w:rPr>
                <w:noProof/>
                <w:webHidden/>
              </w:rPr>
            </w:r>
            <w:r w:rsidR="00B1626C">
              <w:rPr>
                <w:noProof/>
                <w:webHidden/>
              </w:rPr>
              <w:fldChar w:fldCharType="separate"/>
            </w:r>
            <w:r w:rsidR="00B1626C">
              <w:rPr>
                <w:noProof/>
                <w:webHidden/>
              </w:rPr>
              <w:t>7</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32" w:history="1">
            <w:r w:rsidR="00B1626C" w:rsidRPr="00086D89">
              <w:rPr>
                <w:rStyle w:val="-"/>
                <w:noProof/>
                <w:lang w:val="en-US"/>
              </w:rPr>
              <w:t>4.1 Human economies and natural ecosystems</w:t>
            </w:r>
            <w:r w:rsidR="00B1626C">
              <w:rPr>
                <w:noProof/>
                <w:webHidden/>
              </w:rPr>
              <w:tab/>
            </w:r>
            <w:r w:rsidR="00B1626C">
              <w:rPr>
                <w:noProof/>
                <w:webHidden/>
              </w:rPr>
              <w:fldChar w:fldCharType="begin"/>
            </w:r>
            <w:r w:rsidR="00B1626C">
              <w:rPr>
                <w:noProof/>
                <w:webHidden/>
              </w:rPr>
              <w:instrText xml:space="preserve"> PAGEREF _Toc509702732 \h </w:instrText>
            </w:r>
            <w:r w:rsidR="00B1626C">
              <w:rPr>
                <w:noProof/>
                <w:webHidden/>
              </w:rPr>
            </w:r>
            <w:r w:rsidR="00B1626C">
              <w:rPr>
                <w:noProof/>
                <w:webHidden/>
              </w:rPr>
              <w:fldChar w:fldCharType="separate"/>
            </w:r>
            <w:r w:rsidR="00B1626C">
              <w:rPr>
                <w:noProof/>
                <w:webHidden/>
              </w:rPr>
              <w:t>7</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33" w:history="1">
            <w:r w:rsidR="00B1626C" w:rsidRPr="00086D89">
              <w:rPr>
                <w:rStyle w:val="-"/>
                <w:noProof/>
                <w:lang w:val="en-US"/>
              </w:rPr>
              <w:t>4.2 Green economics</w:t>
            </w:r>
            <w:r w:rsidR="00B1626C">
              <w:rPr>
                <w:noProof/>
                <w:webHidden/>
              </w:rPr>
              <w:tab/>
            </w:r>
            <w:r w:rsidR="00B1626C">
              <w:rPr>
                <w:noProof/>
                <w:webHidden/>
              </w:rPr>
              <w:fldChar w:fldCharType="begin"/>
            </w:r>
            <w:r w:rsidR="00B1626C">
              <w:rPr>
                <w:noProof/>
                <w:webHidden/>
              </w:rPr>
              <w:instrText xml:space="preserve"> PAGEREF _Toc509702733 \h </w:instrText>
            </w:r>
            <w:r w:rsidR="00B1626C">
              <w:rPr>
                <w:noProof/>
                <w:webHidden/>
              </w:rPr>
            </w:r>
            <w:r w:rsidR="00B1626C">
              <w:rPr>
                <w:noProof/>
                <w:webHidden/>
              </w:rPr>
              <w:fldChar w:fldCharType="separate"/>
            </w:r>
            <w:r w:rsidR="00B1626C">
              <w:rPr>
                <w:noProof/>
                <w:webHidden/>
              </w:rPr>
              <w:t>7</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34" w:history="1">
            <w:r w:rsidR="00B1626C" w:rsidRPr="00086D89">
              <w:rPr>
                <w:rStyle w:val="-"/>
                <w:noProof/>
                <w:lang w:val="en-US"/>
              </w:rPr>
              <w:t>4.3 Positional analysis</w:t>
            </w:r>
            <w:r w:rsidR="00B1626C">
              <w:rPr>
                <w:noProof/>
                <w:webHidden/>
              </w:rPr>
              <w:tab/>
            </w:r>
            <w:r w:rsidR="00B1626C">
              <w:rPr>
                <w:noProof/>
                <w:webHidden/>
              </w:rPr>
              <w:fldChar w:fldCharType="begin"/>
            </w:r>
            <w:r w:rsidR="00B1626C">
              <w:rPr>
                <w:noProof/>
                <w:webHidden/>
              </w:rPr>
              <w:instrText xml:space="preserve"> PAGEREF _Toc509702734 \h </w:instrText>
            </w:r>
            <w:r w:rsidR="00B1626C">
              <w:rPr>
                <w:noProof/>
                <w:webHidden/>
              </w:rPr>
            </w:r>
            <w:r w:rsidR="00B1626C">
              <w:rPr>
                <w:noProof/>
                <w:webHidden/>
              </w:rPr>
              <w:fldChar w:fldCharType="separate"/>
            </w:r>
            <w:r w:rsidR="00B1626C">
              <w:rPr>
                <w:noProof/>
                <w:webHidden/>
              </w:rPr>
              <w:t>7</w:t>
            </w:r>
            <w:r w:rsidR="00B1626C">
              <w:rPr>
                <w:noProof/>
                <w:webHidden/>
              </w:rPr>
              <w:fldChar w:fldCharType="end"/>
            </w:r>
          </w:hyperlink>
        </w:p>
        <w:p w:rsidR="00B1626C" w:rsidRDefault="00784DF5">
          <w:pPr>
            <w:pStyle w:val="10"/>
            <w:tabs>
              <w:tab w:val="right" w:leader="dot" w:pos="9060"/>
            </w:tabs>
            <w:rPr>
              <w:rFonts w:asciiTheme="minorHAnsi" w:eastAsiaTheme="minorEastAsia" w:hAnsiTheme="minorHAnsi"/>
              <w:noProof/>
              <w:lang w:eastAsia="el-GR"/>
            </w:rPr>
          </w:pPr>
          <w:hyperlink w:anchor="_Toc509702735" w:history="1">
            <w:r w:rsidR="00B1626C" w:rsidRPr="00086D89">
              <w:rPr>
                <w:rStyle w:val="-"/>
                <w:rFonts w:cs="Arial"/>
                <w:noProof/>
                <w:lang w:val="en-US"/>
              </w:rPr>
              <w:t>5 Theoretical Ecology</w:t>
            </w:r>
            <w:r w:rsidR="00B1626C">
              <w:rPr>
                <w:noProof/>
                <w:webHidden/>
              </w:rPr>
              <w:tab/>
            </w:r>
            <w:r w:rsidR="00B1626C">
              <w:rPr>
                <w:noProof/>
                <w:webHidden/>
              </w:rPr>
              <w:fldChar w:fldCharType="begin"/>
            </w:r>
            <w:r w:rsidR="00B1626C">
              <w:rPr>
                <w:noProof/>
                <w:webHidden/>
              </w:rPr>
              <w:instrText xml:space="preserve"> PAGEREF _Toc509702735 \h </w:instrText>
            </w:r>
            <w:r w:rsidR="00B1626C">
              <w:rPr>
                <w:noProof/>
                <w:webHidden/>
              </w:rPr>
            </w:r>
            <w:r w:rsidR="00B1626C">
              <w:rPr>
                <w:noProof/>
                <w:webHidden/>
              </w:rPr>
              <w:fldChar w:fldCharType="separate"/>
            </w:r>
            <w:r w:rsidR="00B1626C">
              <w:rPr>
                <w:noProof/>
                <w:webHidden/>
              </w:rPr>
              <w:t>8</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36" w:history="1">
            <w:r w:rsidR="00B1626C" w:rsidRPr="00086D89">
              <w:rPr>
                <w:rStyle w:val="-"/>
                <w:noProof/>
                <w:lang w:val="en-US"/>
              </w:rPr>
              <w:t>5.1 Theoretical methods</w:t>
            </w:r>
            <w:r w:rsidR="00B1626C">
              <w:rPr>
                <w:noProof/>
                <w:webHidden/>
              </w:rPr>
              <w:tab/>
            </w:r>
            <w:r w:rsidR="00B1626C">
              <w:rPr>
                <w:noProof/>
                <w:webHidden/>
              </w:rPr>
              <w:fldChar w:fldCharType="begin"/>
            </w:r>
            <w:r w:rsidR="00B1626C">
              <w:rPr>
                <w:noProof/>
                <w:webHidden/>
              </w:rPr>
              <w:instrText xml:space="preserve"> PAGEREF _Toc509702736 \h </w:instrText>
            </w:r>
            <w:r w:rsidR="00B1626C">
              <w:rPr>
                <w:noProof/>
                <w:webHidden/>
              </w:rPr>
            </w:r>
            <w:r w:rsidR="00B1626C">
              <w:rPr>
                <w:noProof/>
                <w:webHidden/>
              </w:rPr>
              <w:fldChar w:fldCharType="separate"/>
            </w:r>
            <w:r w:rsidR="00B1626C">
              <w:rPr>
                <w:noProof/>
                <w:webHidden/>
              </w:rPr>
              <w:t>8</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37" w:history="1">
            <w:r w:rsidR="00B1626C" w:rsidRPr="00086D89">
              <w:rPr>
                <w:rStyle w:val="-"/>
                <w:noProof/>
                <w:lang w:val="en-US"/>
              </w:rPr>
              <w:t>5.2 Sciences</w:t>
            </w:r>
            <w:r w:rsidR="00B1626C">
              <w:rPr>
                <w:noProof/>
                <w:webHidden/>
              </w:rPr>
              <w:tab/>
            </w:r>
            <w:r w:rsidR="00B1626C">
              <w:rPr>
                <w:noProof/>
                <w:webHidden/>
              </w:rPr>
              <w:fldChar w:fldCharType="begin"/>
            </w:r>
            <w:r w:rsidR="00B1626C">
              <w:rPr>
                <w:noProof/>
                <w:webHidden/>
              </w:rPr>
              <w:instrText xml:space="preserve"> PAGEREF _Toc509702737 \h </w:instrText>
            </w:r>
            <w:r w:rsidR="00B1626C">
              <w:rPr>
                <w:noProof/>
                <w:webHidden/>
              </w:rPr>
            </w:r>
            <w:r w:rsidR="00B1626C">
              <w:rPr>
                <w:noProof/>
                <w:webHidden/>
              </w:rPr>
              <w:fldChar w:fldCharType="separate"/>
            </w:r>
            <w:r w:rsidR="00B1626C">
              <w:rPr>
                <w:noProof/>
                <w:webHidden/>
              </w:rPr>
              <w:t>8</w:t>
            </w:r>
            <w:r w:rsidR="00B1626C">
              <w:rPr>
                <w:noProof/>
                <w:webHidden/>
              </w:rPr>
              <w:fldChar w:fldCharType="end"/>
            </w:r>
          </w:hyperlink>
        </w:p>
        <w:p w:rsidR="00B1626C" w:rsidRDefault="00784DF5">
          <w:pPr>
            <w:pStyle w:val="20"/>
            <w:tabs>
              <w:tab w:val="right" w:leader="dot" w:pos="9060"/>
            </w:tabs>
            <w:rPr>
              <w:rFonts w:asciiTheme="minorHAnsi" w:eastAsiaTheme="minorEastAsia" w:hAnsiTheme="minorHAnsi"/>
              <w:noProof/>
              <w:lang w:eastAsia="el-GR"/>
            </w:rPr>
          </w:pPr>
          <w:hyperlink w:anchor="_Toc509702738" w:history="1">
            <w:r w:rsidR="00B1626C" w:rsidRPr="00086D89">
              <w:rPr>
                <w:rStyle w:val="-"/>
                <w:noProof/>
                <w:lang w:val="en-US"/>
              </w:rPr>
              <w:t>5.3 Analytical techniques</w:t>
            </w:r>
            <w:r w:rsidR="00B1626C">
              <w:rPr>
                <w:noProof/>
                <w:webHidden/>
              </w:rPr>
              <w:tab/>
            </w:r>
            <w:r w:rsidR="00B1626C">
              <w:rPr>
                <w:noProof/>
                <w:webHidden/>
              </w:rPr>
              <w:fldChar w:fldCharType="begin"/>
            </w:r>
            <w:r w:rsidR="00B1626C">
              <w:rPr>
                <w:noProof/>
                <w:webHidden/>
              </w:rPr>
              <w:instrText xml:space="preserve"> PAGEREF _Toc509702738 \h </w:instrText>
            </w:r>
            <w:r w:rsidR="00B1626C">
              <w:rPr>
                <w:noProof/>
                <w:webHidden/>
              </w:rPr>
            </w:r>
            <w:r w:rsidR="00B1626C">
              <w:rPr>
                <w:noProof/>
                <w:webHidden/>
              </w:rPr>
              <w:fldChar w:fldCharType="separate"/>
            </w:r>
            <w:r w:rsidR="00B1626C">
              <w:rPr>
                <w:noProof/>
                <w:webHidden/>
              </w:rPr>
              <w:t>8</w:t>
            </w:r>
            <w:r w:rsidR="00B1626C">
              <w:rPr>
                <w:noProof/>
                <w:webHidden/>
              </w:rPr>
              <w:fldChar w:fldCharType="end"/>
            </w:r>
          </w:hyperlink>
        </w:p>
        <w:p w:rsidR="00B1626C" w:rsidRDefault="00784DF5">
          <w:pPr>
            <w:pStyle w:val="10"/>
            <w:tabs>
              <w:tab w:val="right" w:leader="dot" w:pos="9060"/>
            </w:tabs>
            <w:rPr>
              <w:rFonts w:asciiTheme="minorHAnsi" w:eastAsiaTheme="minorEastAsia" w:hAnsiTheme="minorHAnsi"/>
              <w:noProof/>
              <w:lang w:eastAsia="el-GR"/>
            </w:rPr>
          </w:pPr>
          <w:hyperlink w:anchor="_Toc509702739" w:history="1">
            <w:r w:rsidR="00B1626C" w:rsidRPr="00086D89">
              <w:rPr>
                <w:rStyle w:val="-"/>
                <w:rFonts w:cs="Arial"/>
                <w:noProof/>
                <w:lang w:val="en-US"/>
              </w:rPr>
              <w:t>6 Η Οικογένειά μου</w:t>
            </w:r>
            <w:r w:rsidR="00B1626C">
              <w:rPr>
                <w:noProof/>
                <w:webHidden/>
              </w:rPr>
              <w:tab/>
            </w:r>
            <w:r w:rsidR="00B1626C">
              <w:rPr>
                <w:noProof/>
                <w:webHidden/>
              </w:rPr>
              <w:fldChar w:fldCharType="begin"/>
            </w:r>
            <w:r w:rsidR="00B1626C">
              <w:rPr>
                <w:noProof/>
                <w:webHidden/>
              </w:rPr>
              <w:instrText xml:space="preserve"> PAGEREF _Toc509702739 \h </w:instrText>
            </w:r>
            <w:r w:rsidR="00B1626C">
              <w:rPr>
                <w:noProof/>
                <w:webHidden/>
              </w:rPr>
            </w:r>
            <w:r w:rsidR="00B1626C">
              <w:rPr>
                <w:noProof/>
                <w:webHidden/>
              </w:rPr>
              <w:fldChar w:fldCharType="separate"/>
            </w:r>
            <w:r w:rsidR="00B1626C">
              <w:rPr>
                <w:noProof/>
                <w:webHidden/>
              </w:rPr>
              <w:t>9</w:t>
            </w:r>
            <w:r w:rsidR="00B1626C">
              <w:rPr>
                <w:noProof/>
                <w:webHidden/>
              </w:rPr>
              <w:fldChar w:fldCharType="end"/>
            </w:r>
          </w:hyperlink>
        </w:p>
        <w:p w:rsidR="00B1626C" w:rsidRDefault="00B1626C">
          <w:r>
            <w:rPr>
              <w:b/>
              <w:bCs/>
            </w:rPr>
            <w:fldChar w:fldCharType="end"/>
          </w:r>
        </w:p>
      </w:sdtContent>
    </w:sdt>
    <w:p w:rsidR="00B1626C" w:rsidRDefault="00B1626C">
      <w:pPr>
        <w:spacing w:before="0" w:after="160" w:line="259" w:lineRule="auto"/>
        <w:ind w:firstLine="0"/>
        <w:rPr>
          <w:rFonts w:ascii="Arial" w:eastAsia="Times New Roman" w:hAnsi="Arial" w:cs="Arial"/>
          <w:b/>
          <w:bCs/>
          <w:color w:val="FF0000"/>
          <w:kern w:val="36"/>
          <w:sz w:val="34"/>
          <w:szCs w:val="34"/>
          <w:lang w:val="en-US" w:eastAsia="el-GR"/>
        </w:rPr>
      </w:pPr>
      <w:r>
        <w:rPr>
          <w:rFonts w:cs="Arial"/>
          <w:szCs w:val="34"/>
          <w:lang w:val="en-US"/>
        </w:rPr>
        <w:br w:type="page"/>
      </w:r>
    </w:p>
    <w:p w:rsidR="00AB2FF1" w:rsidRPr="00BD6D76" w:rsidRDefault="002868E9" w:rsidP="003C3238">
      <w:pPr>
        <w:pStyle w:val="1"/>
        <w:rPr>
          <w:rFonts w:cs="Arial"/>
          <w:szCs w:val="34"/>
          <w:lang w:val="en-US"/>
        </w:rPr>
      </w:pPr>
      <w:bookmarkStart w:id="1" w:name="_Toc509702719"/>
      <w:r>
        <w:rPr>
          <w:rFonts w:cs="Arial"/>
          <w:szCs w:val="34"/>
          <w:lang w:val="en-US"/>
        </w:rPr>
        <w:lastRenderedPageBreak/>
        <w:t xml:space="preserve">1 </w:t>
      </w:r>
      <w:r w:rsidR="00AB2FF1" w:rsidRPr="00BD6D76">
        <w:rPr>
          <w:rFonts w:cs="Arial"/>
          <w:szCs w:val="34"/>
          <w:lang w:val="en-US"/>
        </w:rPr>
        <w:t>Human Ecology</w:t>
      </w:r>
      <w:bookmarkEnd w:id="0"/>
      <w:bookmarkEnd w:id="1"/>
    </w:p>
    <w:p w:rsidR="00387348" w:rsidRDefault="002868E9" w:rsidP="003C3238">
      <w:pPr>
        <w:pStyle w:val="2"/>
        <w:rPr>
          <w:lang w:val="en-US"/>
        </w:rPr>
      </w:pPr>
      <w:bookmarkStart w:id="2" w:name="_Toc509702682"/>
      <w:bookmarkStart w:id="3" w:name="_Toc509702720"/>
      <w:r>
        <w:rPr>
          <w:lang w:val="en-US"/>
        </w:rPr>
        <w:t xml:space="preserve">1.1 </w:t>
      </w:r>
      <w:r w:rsidR="00387348">
        <w:rPr>
          <w:lang w:val="en-US"/>
        </w:rPr>
        <w:t>Economy of nature</w:t>
      </w:r>
      <w:bookmarkEnd w:id="2"/>
      <w:bookmarkEnd w:id="3"/>
    </w:p>
    <w:p w:rsidR="00AB2FF1" w:rsidRPr="00AB2FF1" w:rsidRDefault="00AB2FF1" w:rsidP="00AB2FF1">
      <w:pPr>
        <w:rPr>
          <w:lang w:val="en-US"/>
        </w:rPr>
      </w:pPr>
      <w:r w:rsidRPr="00AB2FF1">
        <w:rPr>
          <w:lang w:val="en-US"/>
        </w:rPr>
        <w:t xml:space="preserve">The roots of ecology as a broader discipline can be traced to the Greeks and a lengthy list of developments in natural history science. Ecology also has notably developed in other cultures. </w:t>
      </w:r>
      <w:del w:id="4" w:author="Χρήστης των Windows" w:date="2018-03-25T01:19:00Z">
        <w:r w:rsidRPr="00AB2FF1" w:rsidDel="00A01DA3">
          <w:rPr>
            <w:lang w:val="en-US"/>
          </w:rPr>
          <w:delText>Traditional</w:delText>
        </w:r>
      </w:del>
      <w:ins w:id="5" w:author="Χρήστης των Windows" w:date="2018-03-25T01:21:00Z">
        <w:r w:rsidR="00A01DA3">
          <w:rPr>
            <w:lang w:val="en-US"/>
          </w:rPr>
          <w:t>classic</w:t>
        </w:r>
      </w:ins>
      <w:r w:rsidRPr="00AB2FF1">
        <w:rPr>
          <w:lang w:val="en-US"/>
        </w:rPr>
        <w:t xml:space="preserve"> knowledge, as it is called, includes the human propensity for </w:t>
      </w:r>
      <w:del w:id="6" w:author="Χρήστης των Windows" w:date="2018-03-25T01:21:00Z">
        <w:r w:rsidRPr="00AB2FF1" w:rsidDel="00A01DA3">
          <w:rPr>
            <w:lang w:val="en-US"/>
          </w:rPr>
          <w:delText>intuitive</w:delText>
        </w:r>
      </w:del>
      <w:ins w:id="7" w:author="Χρήστης των Windows" w:date="2018-03-25T01:22:00Z">
        <w:r w:rsidR="00A01DA3">
          <w:rPr>
            <w:lang w:val="en-US"/>
          </w:rPr>
          <w:t>perceptive</w:t>
        </w:r>
      </w:ins>
      <w:r w:rsidRPr="00AB2FF1">
        <w:rPr>
          <w:lang w:val="en-US"/>
        </w:rPr>
        <w:t xml:space="preserve"> knowledge, </w:t>
      </w:r>
      <w:del w:id="8" w:author="Χρήστης των Windows" w:date="2018-03-25T01:22:00Z">
        <w:r w:rsidRPr="00AB2FF1" w:rsidDel="00A01DA3">
          <w:rPr>
            <w:lang w:val="en-US"/>
          </w:rPr>
          <w:delText>intelligent</w:delText>
        </w:r>
      </w:del>
      <w:ins w:id="9" w:author="Χρήστης των Windows" w:date="2018-03-25T01:22:00Z">
        <w:r w:rsidR="00A01DA3">
          <w:rPr>
            <w:lang w:val="en-US"/>
          </w:rPr>
          <w:t>clever</w:t>
        </w:r>
      </w:ins>
      <w:r w:rsidRPr="00AB2FF1">
        <w:rPr>
          <w:lang w:val="en-US"/>
        </w:rPr>
        <w:t xml:space="preserve"> relations, understanding, and for passing on information about the </w:t>
      </w:r>
      <w:del w:id="10" w:author="Χρήστης των Windows" w:date="2018-03-25T01:23:00Z">
        <w:r w:rsidRPr="00AB2FF1" w:rsidDel="00A01DA3">
          <w:rPr>
            <w:lang w:val="en-US"/>
          </w:rPr>
          <w:delText>natural</w:delText>
        </w:r>
      </w:del>
      <w:ins w:id="11" w:author="Χρήστης των Windows" w:date="2018-03-25T01:23:00Z">
        <w:r w:rsidR="00A01DA3">
          <w:rPr>
            <w:lang w:val="en-US"/>
          </w:rPr>
          <w:t>real</w:t>
        </w:r>
      </w:ins>
      <w:r w:rsidRPr="00AB2FF1">
        <w:rPr>
          <w:lang w:val="en-US"/>
        </w:rPr>
        <w:t xml:space="preserve"> world and th</w:t>
      </w:r>
      <w:r>
        <w:rPr>
          <w:lang w:val="en-US"/>
        </w:rPr>
        <w:t xml:space="preserve">e human experience. </w:t>
      </w:r>
      <w:r w:rsidRPr="00AB2FF1">
        <w:rPr>
          <w:lang w:val="en-US"/>
        </w:rPr>
        <w:t>The term ecology was coined by Ernst Haeckel in 1866 and defined by direct refe</w:t>
      </w:r>
      <w:r>
        <w:rPr>
          <w:lang w:val="en-US"/>
        </w:rPr>
        <w:t>rence to the economy of nature.</w:t>
      </w:r>
    </w:p>
    <w:p w:rsidR="00387348" w:rsidRDefault="00AB2FF1" w:rsidP="00AB2FF1">
      <w:pPr>
        <w:rPr>
          <w:lang w:val="en-US"/>
        </w:rPr>
      </w:pPr>
      <w:r w:rsidRPr="00AB2FF1">
        <w:rPr>
          <w:lang w:val="en-US"/>
        </w:rPr>
        <w:t xml:space="preserve">Like other contemporary researchers of his time, Haeckel adopted his terminology from Carl Linnaeus where human ecological connections were more evident. In his 1749 publication, Specimen academicum de oeconomia naturae, Linnaeus developed a science that included the economy and polis </w:t>
      </w:r>
      <w:bookmarkStart w:id="12" w:name="_GoBack"/>
      <w:r w:rsidRPr="00AB2FF1">
        <w:rPr>
          <w:lang w:val="en-US"/>
        </w:rPr>
        <w:t>of nature. Polis stems from its Greek roots for a political community (originally based on the city-</w:t>
      </w:r>
      <w:bookmarkEnd w:id="12"/>
      <w:r w:rsidRPr="00AB2FF1">
        <w:rPr>
          <w:lang w:val="en-US"/>
        </w:rPr>
        <w:t>states), sharing its roots with the word police in reference to the promotion of growth and maintenance of good social ord</w:t>
      </w:r>
      <w:r>
        <w:rPr>
          <w:lang w:val="en-US"/>
        </w:rPr>
        <w:t>er in a community.</w:t>
      </w:r>
      <w:r w:rsidRPr="00AB2FF1">
        <w:rPr>
          <w:lang w:val="en-US"/>
        </w:rPr>
        <w:t xml:space="preserve"> Linnaeus was also the first to write about the close affinity</w:t>
      </w:r>
      <w:r>
        <w:rPr>
          <w:lang w:val="en-US"/>
        </w:rPr>
        <w:t xml:space="preserve"> between humans and primates.</w:t>
      </w:r>
      <w:r w:rsidRPr="00AB2FF1">
        <w:rPr>
          <w:lang w:val="en-US"/>
        </w:rPr>
        <w:t xml:space="preserve"> Linnaeus presented early ideas found in modern aspects to human ecology, including the balance of nature while highlighting the importance of ecological functions (ecosystem services or natural capital in modern terms): "In exchange for performing its function satisfactorily, nature provided a species with </w:t>
      </w:r>
      <w:r>
        <w:rPr>
          <w:lang w:val="en-US"/>
        </w:rPr>
        <w:t xml:space="preserve">the necessaries of life". </w:t>
      </w:r>
      <w:r w:rsidRPr="00AB2FF1">
        <w:rPr>
          <w:lang w:val="en-US"/>
        </w:rPr>
        <w:t>The work of Linnaeus influenced Charles Darwin and other scientists of his time who used Linnaeus' terminology (i.e., the economy and polis of nature) with direct implications on matters of human a</w:t>
      </w:r>
      <w:r>
        <w:rPr>
          <w:lang w:val="en-US"/>
        </w:rPr>
        <w:t>ffairs, ecology, and economics.</w:t>
      </w:r>
    </w:p>
    <w:p w:rsidR="00387348" w:rsidRPr="00AB2FF1" w:rsidRDefault="002868E9" w:rsidP="003C3238">
      <w:pPr>
        <w:pStyle w:val="2"/>
        <w:rPr>
          <w:lang w:val="en-US"/>
        </w:rPr>
      </w:pPr>
      <w:bookmarkStart w:id="13" w:name="_Toc509702683"/>
      <w:bookmarkStart w:id="14" w:name="_Toc509702721"/>
      <w:r>
        <w:rPr>
          <w:lang w:val="en-US"/>
        </w:rPr>
        <w:t xml:space="preserve">1.2 </w:t>
      </w:r>
      <w:r w:rsidR="00387348">
        <w:rPr>
          <w:lang w:val="en-US"/>
        </w:rPr>
        <w:t>Human science</w:t>
      </w:r>
      <w:bookmarkEnd w:id="13"/>
      <w:bookmarkEnd w:id="14"/>
    </w:p>
    <w:p w:rsidR="00AA59C5" w:rsidRDefault="00AB2FF1" w:rsidP="00AB2FF1">
      <w:pPr>
        <w:rPr>
          <w:lang w:val="en-US"/>
        </w:rPr>
      </w:pPr>
      <w:r w:rsidRPr="00AB2FF1">
        <w:rPr>
          <w:lang w:val="en-US"/>
        </w:rPr>
        <w:t>Ecology is not just biological,</w:t>
      </w:r>
      <w:r>
        <w:rPr>
          <w:lang w:val="en-US"/>
        </w:rPr>
        <w:t xml:space="preserve"> but a human science as well.</w:t>
      </w:r>
      <w:r w:rsidRPr="00AB2FF1">
        <w:rPr>
          <w:lang w:val="en-US"/>
        </w:rPr>
        <w:t xml:space="preserve"> An early and influential social scientist in the history of human ecology was Herbert Spencer. Spencer was influenced by and reciprocated his influence onto the works of Charles Darwin. Herbert Spencer coined the phrase "survival of the fittest", he was an early founder of sociology where he developed the idea of society as an organism, and he created an early precedent for the socio-ecological approach that was the subsequent aim and link betwe</w:t>
      </w:r>
      <w:r>
        <w:rPr>
          <w:lang w:val="en-US"/>
        </w:rPr>
        <w:t>en sociology and human ecology.</w:t>
      </w:r>
    </w:p>
    <w:p w:rsidR="00387348" w:rsidRDefault="002868E9" w:rsidP="003C3238">
      <w:pPr>
        <w:pStyle w:val="2"/>
        <w:rPr>
          <w:lang w:val="en-US"/>
        </w:rPr>
      </w:pPr>
      <w:bookmarkStart w:id="15" w:name="_Toc509702684"/>
      <w:bookmarkStart w:id="16" w:name="_Toc509702722"/>
      <w:r>
        <w:rPr>
          <w:lang w:val="en-US"/>
        </w:rPr>
        <w:t xml:space="preserve">1.3 </w:t>
      </w:r>
      <w:r w:rsidR="00387348">
        <w:rPr>
          <w:lang w:val="en-US"/>
        </w:rPr>
        <w:t>The history</w:t>
      </w:r>
      <w:bookmarkEnd w:id="15"/>
      <w:bookmarkEnd w:id="16"/>
    </w:p>
    <w:p w:rsidR="00AB2FF1" w:rsidRDefault="00AB2FF1" w:rsidP="00AB2FF1">
      <w:pPr>
        <w:rPr>
          <w:lang w:val="en-US"/>
        </w:rPr>
      </w:pPr>
      <w:r w:rsidRPr="00AB2FF1">
        <w:rPr>
          <w:lang w:val="en-US"/>
        </w:rPr>
        <w:t xml:space="preserve">The history of human ecology has strong roots in geography and sociology departments </w:t>
      </w:r>
      <w:r>
        <w:rPr>
          <w:lang w:val="en-US"/>
        </w:rPr>
        <w:t>of the late 19th century.</w:t>
      </w:r>
      <w:r w:rsidRPr="00AB2FF1">
        <w:rPr>
          <w:lang w:val="en-US"/>
        </w:rPr>
        <w:t xml:space="preserve"> In this context a major historical development or landmark that stimulated research into the ecological relations between humans and their urban environments was founded in George Perkins Marsh's book Man and Nature; or, physical geography as modified by human action, which was published in 1864. Marsh was interested in the active agency of human-nature interactions (an early precursor to urban ecology or human niche construction) in frequent reference to th</w:t>
      </w:r>
      <w:r>
        <w:rPr>
          <w:lang w:val="en-US"/>
        </w:rPr>
        <w:t>e economy of nature.</w:t>
      </w:r>
    </w:p>
    <w:p w:rsidR="00C671F4" w:rsidRDefault="00AB2FF1" w:rsidP="00AB2FF1">
      <w:pPr>
        <w:rPr>
          <w:lang w:val="en-US"/>
        </w:rPr>
      </w:pPr>
      <w:r w:rsidRPr="00AB2FF1">
        <w:rPr>
          <w:lang w:val="en-US"/>
        </w:rPr>
        <w:lastRenderedPageBreak/>
        <w:t>In 1894, an influential sociologist at the University of Chicago named Albion W. Small, collaborated with sociologist George E. Vincent and published a "‘‘laboratory guide’’ to studying people in their ‘‘e</w:t>
      </w:r>
      <w:r>
        <w:rPr>
          <w:lang w:val="en-US"/>
        </w:rPr>
        <w:t>very-day occupations.</w:t>
      </w:r>
      <w:r w:rsidRPr="00AB2FF1">
        <w:rPr>
          <w:lang w:val="en-US"/>
        </w:rPr>
        <w:t xml:space="preserve"> This was a guidebook that trained students of sociology how they could study society in a way that a natural historian would study birds. Their publication "explicitly included the relation of the social world to the material environment.</w:t>
      </w:r>
    </w:p>
    <w:p w:rsidR="00C671F4" w:rsidRDefault="00C671F4">
      <w:pPr>
        <w:rPr>
          <w:lang w:val="en-US"/>
        </w:rPr>
      </w:pPr>
      <w:r>
        <w:rPr>
          <w:lang w:val="en-US"/>
        </w:rPr>
        <w:br w:type="page"/>
      </w:r>
    </w:p>
    <w:p w:rsidR="00387348" w:rsidRPr="00BD6D76" w:rsidRDefault="002868E9" w:rsidP="003C3238">
      <w:pPr>
        <w:pStyle w:val="1"/>
        <w:rPr>
          <w:rFonts w:cs="Arial"/>
          <w:szCs w:val="34"/>
          <w:lang w:val="en-US"/>
        </w:rPr>
      </w:pPr>
      <w:bookmarkStart w:id="17" w:name="_Toc509702685"/>
      <w:bookmarkStart w:id="18" w:name="_Toc509702723"/>
      <w:r>
        <w:rPr>
          <w:rFonts w:cs="Arial"/>
          <w:szCs w:val="34"/>
          <w:lang w:val="en-US"/>
        </w:rPr>
        <w:lastRenderedPageBreak/>
        <w:t xml:space="preserve">2 </w:t>
      </w:r>
      <w:r w:rsidR="00E356F0" w:rsidRPr="00BD6D76">
        <w:rPr>
          <w:rFonts w:cs="Arial"/>
          <w:szCs w:val="34"/>
          <w:lang w:val="en-US"/>
        </w:rPr>
        <w:t>Behavioral Ecology</w:t>
      </w:r>
      <w:bookmarkEnd w:id="17"/>
      <w:bookmarkEnd w:id="18"/>
    </w:p>
    <w:p w:rsidR="00E356F0" w:rsidRPr="00E356F0" w:rsidRDefault="002868E9" w:rsidP="003C3238">
      <w:pPr>
        <w:pStyle w:val="2"/>
        <w:rPr>
          <w:lang w:val="en-US"/>
        </w:rPr>
      </w:pPr>
      <w:bookmarkStart w:id="19" w:name="_Toc509702686"/>
      <w:bookmarkStart w:id="20" w:name="_Toc509702724"/>
      <w:r>
        <w:rPr>
          <w:lang w:val="en-US"/>
        </w:rPr>
        <w:t xml:space="preserve">2.1 </w:t>
      </w:r>
      <w:r w:rsidR="00387348">
        <w:rPr>
          <w:lang w:val="en-US"/>
        </w:rPr>
        <w:t>A</w:t>
      </w:r>
      <w:r w:rsidR="00387348" w:rsidRPr="00C671F4">
        <w:rPr>
          <w:lang w:val="en-US"/>
        </w:rPr>
        <w:t>nimal behavior</w:t>
      </w:r>
      <w:bookmarkEnd w:id="19"/>
      <w:bookmarkEnd w:id="20"/>
    </w:p>
    <w:p w:rsidR="00AB2FF1" w:rsidRDefault="00C671F4" w:rsidP="00AB2FF1">
      <w:pPr>
        <w:rPr>
          <w:lang w:val="en-US"/>
        </w:rPr>
      </w:pPr>
      <w:r w:rsidRPr="00C671F4">
        <w:rPr>
          <w:lang w:val="en-US"/>
        </w:rPr>
        <w:t xml:space="preserve">Behavioral ecology, also spelled </w:t>
      </w:r>
      <w:proofErr w:type="spellStart"/>
      <w:r w:rsidRPr="00C671F4">
        <w:rPr>
          <w:lang w:val="en-US"/>
        </w:rPr>
        <w:t>behavioural</w:t>
      </w:r>
      <w:proofErr w:type="spellEnd"/>
      <w:r w:rsidRPr="00C671F4">
        <w:rPr>
          <w:lang w:val="en-US"/>
        </w:rPr>
        <w:t xml:space="preserve"> ecology, is the study of the evolutionary basis for animal behavior due to ecological pressures. Behavioral ecology emerged from ethology after Niko Tinbergen outlined four questions to address when studying animal behaviors that are the proximate causes, ontogeny, survival value, and phylogeny of behavior.</w:t>
      </w:r>
    </w:p>
    <w:p w:rsidR="008704F5" w:rsidRPr="008704F5" w:rsidRDefault="002868E9" w:rsidP="003C3238">
      <w:pPr>
        <w:pStyle w:val="2"/>
        <w:rPr>
          <w:lang w:val="en-US"/>
        </w:rPr>
      </w:pPr>
      <w:bookmarkStart w:id="21" w:name="_Toc509702687"/>
      <w:bookmarkStart w:id="22" w:name="_Toc509702725"/>
      <w:r>
        <w:rPr>
          <w:lang w:val="en-US"/>
        </w:rPr>
        <w:t xml:space="preserve">2.2 </w:t>
      </w:r>
      <w:r w:rsidR="008704F5" w:rsidRPr="008704F5">
        <w:rPr>
          <w:lang w:val="en-US"/>
        </w:rPr>
        <w:t>Adaptive significance</w:t>
      </w:r>
      <w:bookmarkEnd w:id="21"/>
      <w:bookmarkEnd w:id="22"/>
    </w:p>
    <w:p w:rsidR="00C671F4" w:rsidRDefault="00C671F4" w:rsidP="008704F5">
      <w:pPr>
        <w:rPr>
          <w:lang w:val="en-US"/>
        </w:rPr>
      </w:pPr>
      <w:r w:rsidRPr="008704F5">
        <w:rPr>
          <w:lang w:val="en-US"/>
        </w:rPr>
        <w:t>I</w:t>
      </w:r>
      <w:r w:rsidRPr="00C671F4">
        <w:rPr>
          <w:lang w:val="en-US"/>
        </w:rPr>
        <w:t>f an organism has a trait that provides a selective advantage (i.e., has adaptive significance) in its environment, then natural selection favors it. Adaptive significance refers to the expression of a trait that affects fitness, measured by an individual's reproductive success. Adaptive traits are those that produce more copies of the individual's genes in future generations. Maladaptive traits are those that leave fewer. For example, if a bird that can call more loudly attracts more mates, then a loud call is an adaptive trait for that species because a louder bird mates more frequently than less loud birds—thus sending more loud-calling genes into future generations.</w:t>
      </w:r>
    </w:p>
    <w:p w:rsidR="00C671F4" w:rsidRDefault="00C671F4" w:rsidP="00AB2FF1">
      <w:pPr>
        <w:rPr>
          <w:lang w:val="en-US"/>
        </w:rPr>
      </w:pPr>
      <w:r w:rsidRPr="00C671F4">
        <w:rPr>
          <w:lang w:val="en-US"/>
        </w:rPr>
        <w:t>Individuals are always in competition with others for limited resources, including food, territories, and mates. Conflict occurs between predators and prey, between rivals for mates, between siblings, mates, and even between parents and offspring.</w:t>
      </w:r>
    </w:p>
    <w:p w:rsidR="00387348" w:rsidRDefault="002868E9" w:rsidP="003C3238">
      <w:pPr>
        <w:pStyle w:val="2"/>
        <w:rPr>
          <w:lang w:val="en-US"/>
        </w:rPr>
      </w:pPr>
      <w:bookmarkStart w:id="23" w:name="_Toc509702688"/>
      <w:bookmarkStart w:id="24" w:name="_Toc509702726"/>
      <w:r>
        <w:rPr>
          <w:lang w:val="en-US"/>
        </w:rPr>
        <w:t xml:space="preserve">2.3 </w:t>
      </w:r>
      <w:r w:rsidR="00387348">
        <w:rPr>
          <w:lang w:val="en-US"/>
        </w:rPr>
        <w:t>E</w:t>
      </w:r>
      <w:r w:rsidR="00387348" w:rsidRPr="00E356F0">
        <w:rPr>
          <w:lang w:val="en-US"/>
        </w:rPr>
        <w:t>conomic game theory</w:t>
      </w:r>
      <w:bookmarkEnd w:id="23"/>
      <w:bookmarkEnd w:id="24"/>
    </w:p>
    <w:p w:rsidR="00E356F0" w:rsidRDefault="00E356F0" w:rsidP="00E356F0">
      <w:pPr>
        <w:rPr>
          <w:lang w:val="en-US"/>
        </w:rPr>
      </w:pPr>
      <w:r w:rsidRPr="00E356F0">
        <w:rPr>
          <w:lang w:val="en-US"/>
        </w:rPr>
        <w:t xml:space="preserve">The value of a social behavior depends in part on the social behavior of an animal's neighbors. For example, the more likely a rival male is to back down from a threat, the more value a male gets out of making the threat. The more likely, however, that a rival will attack if threatened, the less useful it is to threaten other males. When a population exhibits a number of interacting social behaviors such as this, it can evolve a stable pattern of behaviors known as an evolutionarily stable strategy (or ESS). </w:t>
      </w:r>
    </w:p>
    <w:p w:rsidR="00E356F0" w:rsidRDefault="00E356F0" w:rsidP="00E356F0">
      <w:pPr>
        <w:rPr>
          <w:lang w:val="en-US"/>
        </w:rPr>
      </w:pPr>
      <w:r w:rsidRPr="00E356F0">
        <w:rPr>
          <w:lang w:val="en-US"/>
        </w:rPr>
        <w:t>This term, derived from economic game theory, became prominent aft</w:t>
      </w:r>
      <w:r>
        <w:rPr>
          <w:lang w:val="en-US"/>
        </w:rPr>
        <w:t xml:space="preserve">er John Maynard Smith (1982) </w:t>
      </w:r>
      <w:r w:rsidRPr="00E356F0">
        <w:rPr>
          <w:lang w:val="en-US"/>
        </w:rPr>
        <w:t>recognized the possible application of the concept of a Nash equilibrium to model the evolution of behavioral strategies.</w:t>
      </w:r>
    </w:p>
    <w:p w:rsidR="00E356F0" w:rsidRDefault="00E356F0">
      <w:pPr>
        <w:rPr>
          <w:lang w:val="en-US"/>
        </w:rPr>
      </w:pPr>
      <w:r>
        <w:rPr>
          <w:lang w:val="en-US"/>
        </w:rPr>
        <w:br w:type="page"/>
      </w:r>
    </w:p>
    <w:p w:rsidR="00E356F0" w:rsidRPr="00BD6D76" w:rsidRDefault="002868E9" w:rsidP="003C3238">
      <w:pPr>
        <w:pStyle w:val="1"/>
        <w:rPr>
          <w:rFonts w:cs="Arial"/>
          <w:szCs w:val="34"/>
          <w:lang w:val="en-US"/>
        </w:rPr>
      </w:pPr>
      <w:bookmarkStart w:id="25" w:name="_Toc509702689"/>
      <w:bookmarkStart w:id="26" w:name="_Toc509702727"/>
      <w:r>
        <w:rPr>
          <w:rFonts w:cs="Arial"/>
          <w:szCs w:val="34"/>
          <w:lang w:val="en-US"/>
        </w:rPr>
        <w:lastRenderedPageBreak/>
        <w:t xml:space="preserve">3 </w:t>
      </w:r>
      <w:r w:rsidR="00E356F0" w:rsidRPr="00BD6D76">
        <w:rPr>
          <w:rFonts w:cs="Arial"/>
          <w:szCs w:val="34"/>
          <w:lang w:val="en-US"/>
        </w:rPr>
        <w:t>Ecosystem Ecology</w:t>
      </w:r>
      <w:bookmarkEnd w:id="25"/>
      <w:bookmarkEnd w:id="26"/>
    </w:p>
    <w:p w:rsidR="00387348" w:rsidRDefault="002868E9" w:rsidP="003C3238">
      <w:pPr>
        <w:pStyle w:val="2"/>
        <w:rPr>
          <w:lang w:val="en-US"/>
        </w:rPr>
      </w:pPr>
      <w:bookmarkStart w:id="27" w:name="_Toc509702690"/>
      <w:bookmarkStart w:id="28" w:name="_Toc509702728"/>
      <w:r>
        <w:rPr>
          <w:lang w:val="en-US"/>
        </w:rPr>
        <w:t xml:space="preserve">3.1 </w:t>
      </w:r>
      <w:r w:rsidR="00387348">
        <w:rPr>
          <w:lang w:val="en-US"/>
        </w:rPr>
        <w:t>B</w:t>
      </w:r>
      <w:r w:rsidR="00387348" w:rsidRPr="00E356F0">
        <w:rPr>
          <w:lang w:val="en-US"/>
        </w:rPr>
        <w:t>iotic</w:t>
      </w:r>
      <w:r w:rsidR="00387348">
        <w:rPr>
          <w:lang w:val="en-US"/>
        </w:rPr>
        <w:t xml:space="preserve"> and </w:t>
      </w:r>
      <w:r w:rsidR="00387348" w:rsidRPr="00E356F0">
        <w:rPr>
          <w:lang w:val="en-US"/>
        </w:rPr>
        <w:t>abiotic</w:t>
      </w:r>
      <w:bookmarkEnd w:id="27"/>
      <w:bookmarkEnd w:id="28"/>
    </w:p>
    <w:p w:rsidR="00E356F0" w:rsidRDefault="00E356F0" w:rsidP="00E356F0">
      <w:pPr>
        <w:rPr>
          <w:lang w:val="en-US"/>
        </w:rPr>
      </w:pPr>
      <w:r w:rsidRPr="00E356F0">
        <w:rPr>
          <w:lang w:val="en-US"/>
        </w:rPr>
        <w:t>Ecosystem ecology is the integrated study of living (biotic) and non-living (abiotic) components of ecosystems and their interactions within an ecosystem framework. This science examines how ecosystems work and relates this to their components such as chemicals, bedrock, soil, plants, and animals.</w:t>
      </w:r>
    </w:p>
    <w:p w:rsidR="00387348" w:rsidRDefault="002868E9" w:rsidP="003C3238">
      <w:pPr>
        <w:pStyle w:val="2"/>
        <w:rPr>
          <w:lang w:val="en-US"/>
        </w:rPr>
      </w:pPr>
      <w:bookmarkStart w:id="29" w:name="_Toc509702691"/>
      <w:bookmarkStart w:id="30" w:name="_Toc509702729"/>
      <w:r>
        <w:rPr>
          <w:lang w:val="en-US"/>
        </w:rPr>
        <w:t xml:space="preserve">3.2 </w:t>
      </w:r>
      <w:r w:rsidR="00387348">
        <w:rPr>
          <w:lang w:val="en-US"/>
        </w:rPr>
        <w:t>P</w:t>
      </w:r>
      <w:r w:rsidR="00387348" w:rsidRPr="00E356F0">
        <w:rPr>
          <w:lang w:val="en-US"/>
        </w:rPr>
        <w:t>hysical and bio</w:t>
      </w:r>
      <w:r w:rsidR="00387348">
        <w:rPr>
          <w:lang w:val="en-US"/>
        </w:rPr>
        <w:t>logical</w:t>
      </w:r>
      <w:bookmarkEnd w:id="29"/>
      <w:bookmarkEnd w:id="30"/>
      <w:r w:rsidR="00387348">
        <w:rPr>
          <w:lang w:val="en-US"/>
        </w:rPr>
        <w:t xml:space="preserve"> </w:t>
      </w:r>
    </w:p>
    <w:p w:rsidR="00E356F0" w:rsidRDefault="00E356F0" w:rsidP="00E356F0">
      <w:pPr>
        <w:rPr>
          <w:lang w:val="en-US"/>
        </w:rPr>
      </w:pPr>
      <w:r w:rsidRPr="00E356F0">
        <w:rPr>
          <w:lang w:val="en-US"/>
        </w:rPr>
        <w:t>Ecosystem ecology examines physical and biological structures and examines how these ecosystem characteristics interact with each other. Ultimately, this helps us understand how to maintain high quality water and economically viable commodity production. A major focus of ecosystem ecology is on functional processes, ecological mechanisms that maintain the structure and services produced by ecosystems. These include primary productivity (production of biomass), decomposition, and trophic interactions.</w:t>
      </w:r>
    </w:p>
    <w:p w:rsidR="00387348" w:rsidRPr="00E356F0" w:rsidRDefault="002868E9" w:rsidP="003C3238">
      <w:pPr>
        <w:pStyle w:val="2"/>
        <w:rPr>
          <w:lang w:val="en-US"/>
        </w:rPr>
      </w:pPr>
      <w:bookmarkStart w:id="31" w:name="_Toc509702692"/>
      <w:bookmarkStart w:id="32" w:name="_Toc509702730"/>
      <w:r>
        <w:rPr>
          <w:lang w:val="en-US"/>
        </w:rPr>
        <w:t xml:space="preserve">3.3 </w:t>
      </w:r>
      <w:r w:rsidR="008704F5">
        <w:rPr>
          <w:lang w:val="en-US"/>
        </w:rPr>
        <w:t>E</w:t>
      </w:r>
      <w:r w:rsidR="00387348" w:rsidRPr="00E356F0">
        <w:rPr>
          <w:lang w:val="en-US"/>
        </w:rPr>
        <w:t>cological mechanisms</w:t>
      </w:r>
      <w:bookmarkEnd w:id="31"/>
      <w:bookmarkEnd w:id="32"/>
    </w:p>
    <w:p w:rsidR="00E356F0" w:rsidRDefault="00E356F0" w:rsidP="00E356F0">
      <w:pPr>
        <w:rPr>
          <w:lang w:val="en-US"/>
        </w:rPr>
      </w:pPr>
      <w:r w:rsidRPr="00E356F0">
        <w:rPr>
          <w:lang w:val="en-US"/>
        </w:rPr>
        <w:t>Studies of ecosystem function have greatly improved human understanding of sustainable production of forage, fiber, fuel, and provision of water. Functional processes are mediated by regional-to-local level climate, disturbance, and management. Thus ecosystem ecology provides a powerful framework for identifying ecological mechanisms that interact with global environmental problems, especially global warming and degradation of surface water.</w:t>
      </w:r>
    </w:p>
    <w:p w:rsidR="00E356F0" w:rsidRPr="00E356F0" w:rsidRDefault="00E356F0" w:rsidP="00E356F0">
      <w:pPr>
        <w:rPr>
          <w:lang w:val="en-US"/>
        </w:rPr>
      </w:pPr>
      <w:r w:rsidRPr="00E356F0">
        <w:rPr>
          <w:lang w:val="en-US"/>
        </w:rPr>
        <w:t>These characteristics also introduce practical problems into natural resource management. Who will manage which ecosystem? Will timber cutting in the forest degrade recreational fishing in the stream? These questions are difficult for land managers to address while the boundary between ecosystems remains unclear; even though decisions in one ecosystem will affect the other. We need better understanding of the interactions and interdependencies of these ecosystems and the processes that maintain them before we can begin to address these questions.</w:t>
      </w:r>
    </w:p>
    <w:p w:rsidR="005B2B32" w:rsidRDefault="00E356F0" w:rsidP="00DD22B5">
      <w:pPr>
        <w:rPr>
          <w:lang w:val="en-US"/>
        </w:rPr>
      </w:pPr>
      <w:r w:rsidRPr="00E356F0">
        <w:rPr>
          <w:lang w:val="en-US"/>
        </w:rPr>
        <w:t>Ecosystem ecology is an inherently interdisciplinary field of study. An individual ecosystem is composed of populations of organisms, interacting within communities, and contributing to the cycling of nutrients and the flow of energy. The ecosystem is the principal unit of study in ecosystem ecology.</w:t>
      </w:r>
    </w:p>
    <w:p w:rsidR="005B2B32" w:rsidRDefault="005B2B32">
      <w:pPr>
        <w:spacing w:before="0" w:after="160" w:line="259" w:lineRule="auto"/>
        <w:ind w:firstLine="0"/>
        <w:rPr>
          <w:lang w:val="en-US"/>
        </w:rPr>
      </w:pPr>
      <w:r>
        <w:rPr>
          <w:lang w:val="en-US"/>
        </w:rPr>
        <w:br w:type="page"/>
      </w:r>
    </w:p>
    <w:p w:rsidR="00DD22B5" w:rsidRPr="002D6994" w:rsidRDefault="008339ED" w:rsidP="00557EEE">
      <w:pPr>
        <w:ind w:firstLine="0"/>
        <w:rPr>
          <w:rFonts w:ascii="Arial" w:hAnsi="Arial" w:cs="Arial"/>
          <w:lang w:val="en-US"/>
        </w:rPr>
      </w:pPr>
      <w:r>
        <w:rPr>
          <w:rFonts w:ascii="Arial" w:hAnsi="Arial" w:cs="Arial"/>
          <w:noProof/>
          <w:lang w:eastAsia="el-GR"/>
        </w:rPr>
        <w:lastRenderedPageBreak/>
        <mc:AlternateContent>
          <mc:Choice Requires="wps">
            <w:drawing>
              <wp:anchor distT="0" distB="0" distL="114300" distR="114300" simplePos="0" relativeHeight="251661312" behindDoc="1" locked="0" layoutInCell="1" allowOverlap="1" wp14:anchorId="5B60196A" wp14:editId="10BBCDE7">
                <wp:simplePos x="0" y="0"/>
                <wp:positionH relativeFrom="column">
                  <wp:posOffset>-167005</wp:posOffset>
                </wp:positionH>
                <wp:positionV relativeFrom="paragraph">
                  <wp:posOffset>-90806</wp:posOffset>
                </wp:positionV>
                <wp:extent cx="6305550" cy="5705475"/>
                <wp:effectExtent l="0" t="0" r="0" b="9525"/>
                <wp:wrapNone/>
                <wp:docPr id="10" name="Ορθογώνιο 10"/>
                <wp:cNvGraphicFramePr/>
                <a:graphic xmlns:a="http://schemas.openxmlformats.org/drawingml/2006/main">
                  <a:graphicData uri="http://schemas.microsoft.com/office/word/2010/wordprocessingShape">
                    <wps:wsp>
                      <wps:cNvSpPr/>
                      <wps:spPr>
                        <a:xfrm>
                          <a:off x="0" y="0"/>
                          <a:ext cx="6305550" cy="5705475"/>
                        </a:xfrm>
                        <a:prstGeom prst="rect">
                          <a:avLst/>
                        </a:prstGeom>
                        <a:gradFill flip="none" rotWithShape="1">
                          <a:gsLst>
                            <a:gs pos="0">
                              <a:srgbClr val="FFFFFF">
                                <a:shade val="30000"/>
                                <a:satMod val="115000"/>
                              </a:srgbClr>
                            </a:gs>
                            <a:gs pos="50000">
                              <a:srgbClr val="FFFFFF">
                                <a:shade val="67500"/>
                                <a:satMod val="115000"/>
                              </a:srgbClr>
                            </a:gs>
                            <a:gs pos="100000">
                              <a:srgbClr val="FFFFFF">
                                <a:shade val="100000"/>
                                <a:satMod val="115000"/>
                              </a:srgbClr>
                            </a:gs>
                          </a:gsLst>
                          <a:path path="circle">
                            <a:fillToRect l="100000" t="100000"/>
                          </a:path>
                          <a:tileRect r="-100000" b="-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68CF8" id="Ορθογώνιο 10" o:spid="_x0000_s1026" style="position:absolute;margin-left:-13.15pt;margin-top:-7.15pt;width:496.5pt;height:44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" fillcolor="#959595" stroked="f" strokeweight="1pt">
                <v:fill rotate="t" focusposition="1,1" focussize="" colors="0 #959595;.5 #d6d6d6;1 white" focus="100%" type="gradientRadial"/>
              </v:rect>
            </w:pict>
          </mc:Fallback>
        </mc:AlternateContent>
      </w:r>
      <w:r w:rsidR="002D6994" w:rsidRPr="002D6994">
        <w:rPr>
          <w:rFonts w:ascii="Arial" w:hAnsi="Arial" w:cs="Arial"/>
          <w:lang w:val="en-US"/>
        </w:rPr>
        <w:t>Complex Table (less accessible)</w:t>
      </w:r>
    </w:p>
    <w:p w:rsidR="002D6994" w:rsidRPr="002D6994" w:rsidRDefault="002D6994" w:rsidP="002D6994">
      <w:pPr>
        <w:jc w:val="center"/>
        <w:rPr>
          <w:rFonts w:ascii="Arial" w:hAnsi="Arial" w:cs="Arial"/>
          <w:b/>
          <w:lang w:val="en-US"/>
        </w:rPr>
      </w:pPr>
      <w:r w:rsidRPr="002D6994">
        <w:rPr>
          <w:rFonts w:ascii="Arial" w:hAnsi="Arial" w:cs="Arial"/>
          <w:b/>
          <w:lang w:val="en-US"/>
        </w:rPr>
        <w:t>Class Schedule</w:t>
      </w:r>
    </w:p>
    <w:tbl>
      <w:tblPr>
        <w:tblStyle w:val="a4"/>
        <w:tblW w:w="9420" w:type="dxa"/>
        <w:tblLook w:val="04A0" w:firstRow="1" w:lastRow="0" w:firstColumn="1" w:lastColumn="0" w:noHBand="0" w:noVBand="1"/>
      </w:tblPr>
      <w:tblGrid>
        <w:gridCol w:w="1884"/>
        <w:gridCol w:w="1884"/>
        <w:gridCol w:w="1884"/>
        <w:gridCol w:w="1884"/>
        <w:gridCol w:w="1884"/>
      </w:tblGrid>
      <w:tr w:rsidR="002D6994" w:rsidTr="00557EEE">
        <w:trPr>
          <w:trHeight w:val="582"/>
        </w:trPr>
        <w:tc>
          <w:tcPr>
            <w:tcW w:w="1884" w:type="dxa"/>
            <w:tcBorders>
              <w:bottom w:val="single" w:sz="4" w:space="0" w:color="auto"/>
            </w:tcBorders>
            <w:shd w:val="clear" w:color="auto" w:fill="9CC2E5" w:themeFill="accent1" w:themeFillTint="99"/>
          </w:tcPr>
          <w:p w:rsidR="00DD22B5" w:rsidRPr="002D6994" w:rsidRDefault="005B2B32" w:rsidP="00DD22B5">
            <w:pPr>
              <w:ind w:firstLine="0"/>
              <w:rPr>
                <w:rFonts w:ascii="Arial" w:hAnsi="Arial" w:cs="Arial"/>
                <w:lang w:val="en-US"/>
              </w:rPr>
            </w:pPr>
            <w:r w:rsidRPr="002D6994">
              <w:rPr>
                <w:rFonts w:ascii="Arial" w:hAnsi="Arial" w:cs="Arial"/>
                <w:lang w:val="en-US"/>
              </w:rPr>
              <w:t>LESSON</w:t>
            </w:r>
          </w:p>
        </w:tc>
        <w:tc>
          <w:tcPr>
            <w:tcW w:w="1884" w:type="dxa"/>
            <w:tcBorders>
              <w:bottom w:val="single" w:sz="4" w:space="0" w:color="auto"/>
            </w:tcBorders>
            <w:shd w:val="clear" w:color="auto" w:fill="9CC2E5" w:themeFill="accent1" w:themeFillTint="99"/>
          </w:tcPr>
          <w:p w:rsidR="00DD22B5" w:rsidRPr="002D6994" w:rsidRDefault="005B2B32" w:rsidP="00DD22B5">
            <w:pPr>
              <w:ind w:firstLine="0"/>
              <w:rPr>
                <w:rFonts w:ascii="Arial" w:hAnsi="Arial" w:cs="Arial"/>
                <w:lang w:val="en-US"/>
              </w:rPr>
            </w:pPr>
            <w:r w:rsidRPr="002D6994">
              <w:rPr>
                <w:rFonts w:ascii="Arial" w:hAnsi="Arial" w:cs="Arial"/>
                <w:lang w:val="en-US"/>
              </w:rPr>
              <w:t>TOPIC</w:t>
            </w:r>
          </w:p>
        </w:tc>
        <w:tc>
          <w:tcPr>
            <w:tcW w:w="1884" w:type="dxa"/>
            <w:shd w:val="clear" w:color="auto" w:fill="9CC2E5" w:themeFill="accent1" w:themeFillTint="99"/>
          </w:tcPr>
          <w:p w:rsidR="00DD22B5" w:rsidRPr="002D6994" w:rsidRDefault="005B2B32" w:rsidP="00DD22B5">
            <w:pPr>
              <w:ind w:firstLine="0"/>
              <w:rPr>
                <w:rFonts w:ascii="Arial" w:hAnsi="Arial" w:cs="Arial"/>
                <w:lang w:val="en-US"/>
              </w:rPr>
            </w:pPr>
            <w:r w:rsidRPr="002D6994">
              <w:rPr>
                <w:rFonts w:ascii="Arial" w:hAnsi="Arial" w:cs="Arial"/>
                <w:lang w:val="en-US"/>
              </w:rPr>
              <w:t>ASSINGMENT</w:t>
            </w:r>
          </w:p>
        </w:tc>
        <w:tc>
          <w:tcPr>
            <w:tcW w:w="1884" w:type="dxa"/>
            <w:shd w:val="clear" w:color="auto" w:fill="9CC2E5" w:themeFill="accent1" w:themeFillTint="99"/>
          </w:tcPr>
          <w:p w:rsidR="00DD22B5" w:rsidRPr="002D6994" w:rsidRDefault="005B2B32" w:rsidP="005B2B32">
            <w:pPr>
              <w:ind w:firstLine="0"/>
              <w:rPr>
                <w:rFonts w:ascii="Arial" w:hAnsi="Arial" w:cs="Arial"/>
                <w:lang w:val="en-US"/>
              </w:rPr>
            </w:pPr>
            <w:r w:rsidRPr="002D6994">
              <w:rPr>
                <w:rFonts w:ascii="Arial" w:hAnsi="Arial" w:cs="Arial"/>
                <w:lang w:val="en-US"/>
              </w:rPr>
              <w:t>Points</w:t>
            </w:r>
          </w:p>
        </w:tc>
        <w:tc>
          <w:tcPr>
            <w:tcW w:w="1884" w:type="dxa"/>
            <w:shd w:val="clear" w:color="auto" w:fill="9CC2E5" w:themeFill="accent1" w:themeFillTint="99"/>
          </w:tcPr>
          <w:p w:rsidR="00DD22B5" w:rsidRPr="002D6994" w:rsidRDefault="005B2B32" w:rsidP="00DD22B5">
            <w:pPr>
              <w:ind w:firstLine="0"/>
              <w:rPr>
                <w:rFonts w:ascii="Arial" w:hAnsi="Arial" w:cs="Arial"/>
                <w:lang w:val="en-US"/>
              </w:rPr>
            </w:pPr>
            <w:r w:rsidRPr="002D6994">
              <w:rPr>
                <w:rFonts w:ascii="Arial" w:hAnsi="Arial" w:cs="Arial"/>
                <w:lang w:val="en-US"/>
              </w:rPr>
              <w:t>DUE</w:t>
            </w:r>
          </w:p>
        </w:tc>
      </w:tr>
      <w:tr w:rsidR="002D6994" w:rsidTr="00557EEE">
        <w:trPr>
          <w:trHeight w:val="983"/>
        </w:trPr>
        <w:tc>
          <w:tcPr>
            <w:tcW w:w="1884" w:type="dxa"/>
            <w:tcBorders>
              <w:bottom w:val="nil"/>
            </w:tcBorders>
            <w:shd w:val="clear" w:color="auto" w:fill="D5DCE4" w:themeFill="text2" w:themeFillTint="33"/>
          </w:tcPr>
          <w:p w:rsidR="005B2B32" w:rsidRPr="002D6994" w:rsidRDefault="00B67081" w:rsidP="00934660">
            <w:pPr>
              <w:ind w:firstLine="0"/>
              <w:jc w:val="center"/>
              <w:rPr>
                <w:rFonts w:ascii="Arial" w:hAnsi="Arial" w:cs="Arial"/>
                <w:lang w:val="en-US"/>
              </w:rPr>
            </w:pPr>
            <w:r w:rsidRPr="002D6994">
              <w:rPr>
                <w:rFonts w:ascii="Arial" w:hAnsi="Arial" w:cs="Arial"/>
                <w:lang w:val="en-US"/>
              </w:rPr>
              <w:t>1</w:t>
            </w:r>
          </w:p>
        </w:tc>
        <w:tc>
          <w:tcPr>
            <w:tcW w:w="1884" w:type="dxa"/>
            <w:tcBorders>
              <w:bottom w:val="nil"/>
            </w:tcBorders>
            <w:shd w:val="clear" w:color="auto" w:fill="D5DCE4" w:themeFill="text2" w:themeFillTint="33"/>
          </w:tcPr>
          <w:p w:rsidR="00326201" w:rsidRPr="002D6994" w:rsidRDefault="00326201" w:rsidP="005B2B32">
            <w:pPr>
              <w:ind w:firstLine="0"/>
              <w:rPr>
                <w:rFonts w:ascii="Arial" w:hAnsi="Arial" w:cs="Arial"/>
                <w:lang w:val="en-US"/>
              </w:rPr>
            </w:pPr>
            <w:r w:rsidRPr="002D6994">
              <w:rPr>
                <w:rFonts w:ascii="Arial" w:hAnsi="Arial" w:cs="Arial"/>
                <w:lang w:val="en-US"/>
              </w:rPr>
              <w:t>What is Distance</w:t>
            </w:r>
            <w:r w:rsidR="002D6994">
              <w:rPr>
                <w:rFonts w:ascii="Arial" w:hAnsi="Arial" w:cs="Arial"/>
                <w:lang w:val="en-US"/>
              </w:rPr>
              <w:t xml:space="preserve"> </w:t>
            </w:r>
            <w:r w:rsidRPr="002D6994">
              <w:rPr>
                <w:rFonts w:ascii="Arial" w:hAnsi="Arial" w:cs="Arial"/>
                <w:lang w:val="en-US"/>
              </w:rPr>
              <w:t>Learning?</w:t>
            </w:r>
          </w:p>
        </w:tc>
        <w:tc>
          <w:tcPr>
            <w:tcW w:w="1884" w:type="dxa"/>
            <w:shd w:val="clear" w:color="auto" w:fill="D5DCE4" w:themeFill="text2" w:themeFillTint="33"/>
          </w:tcPr>
          <w:p w:rsidR="005B2B32" w:rsidRPr="002D6994" w:rsidRDefault="00326201" w:rsidP="005B2B32">
            <w:pPr>
              <w:ind w:firstLine="0"/>
              <w:rPr>
                <w:rFonts w:ascii="Arial" w:hAnsi="Arial" w:cs="Arial"/>
                <w:lang w:val="en-US"/>
              </w:rPr>
            </w:pPr>
            <w:r w:rsidRPr="002D6994">
              <w:rPr>
                <w:rFonts w:ascii="Arial" w:hAnsi="Arial" w:cs="Arial"/>
                <w:lang w:val="en-US"/>
              </w:rPr>
              <w:t>Wiki # 1</w:t>
            </w:r>
          </w:p>
        </w:tc>
        <w:tc>
          <w:tcPr>
            <w:tcW w:w="1884" w:type="dxa"/>
            <w:shd w:val="clear" w:color="auto" w:fill="D5DCE4" w:themeFill="text2" w:themeFillTint="33"/>
          </w:tcPr>
          <w:p w:rsidR="005B2B32" w:rsidRPr="002D6994" w:rsidRDefault="00326201" w:rsidP="005B2B32">
            <w:pPr>
              <w:ind w:firstLine="0"/>
              <w:rPr>
                <w:rFonts w:ascii="Arial" w:hAnsi="Arial" w:cs="Arial"/>
                <w:lang w:val="en-US"/>
              </w:rPr>
            </w:pPr>
            <w:r w:rsidRPr="002D6994">
              <w:rPr>
                <w:rFonts w:ascii="Arial" w:hAnsi="Arial" w:cs="Arial"/>
                <w:lang w:val="en-US"/>
              </w:rPr>
              <w:t>10</w:t>
            </w:r>
          </w:p>
        </w:tc>
        <w:tc>
          <w:tcPr>
            <w:tcW w:w="1884" w:type="dxa"/>
            <w:shd w:val="clear" w:color="auto" w:fill="D5DCE4" w:themeFill="text2" w:themeFillTint="33"/>
          </w:tcPr>
          <w:p w:rsidR="005B2B32" w:rsidRPr="002D6994" w:rsidRDefault="00326201" w:rsidP="005B2B32">
            <w:pPr>
              <w:ind w:firstLine="0"/>
              <w:rPr>
                <w:rFonts w:ascii="Arial" w:hAnsi="Arial" w:cs="Arial"/>
                <w:lang w:val="en-US"/>
              </w:rPr>
            </w:pPr>
            <w:r w:rsidRPr="002D6994">
              <w:rPr>
                <w:rFonts w:ascii="Arial" w:hAnsi="Arial" w:cs="Arial"/>
                <w:lang w:val="en-US"/>
              </w:rPr>
              <w:t>March 10</w:t>
            </w:r>
          </w:p>
        </w:tc>
      </w:tr>
      <w:tr w:rsidR="002D6994" w:rsidRPr="00D26223" w:rsidTr="001F6672">
        <w:trPr>
          <w:trHeight w:val="582"/>
        </w:trPr>
        <w:tc>
          <w:tcPr>
            <w:tcW w:w="1884" w:type="dxa"/>
            <w:tcBorders>
              <w:top w:val="nil"/>
            </w:tcBorders>
            <w:shd w:val="clear" w:color="auto" w:fill="D5DCE4" w:themeFill="text2" w:themeFillTint="33"/>
          </w:tcPr>
          <w:p w:rsidR="00D26223" w:rsidRPr="002D6994" w:rsidRDefault="00D26223" w:rsidP="00934660">
            <w:pPr>
              <w:ind w:left="709" w:firstLine="0"/>
              <w:jc w:val="center"/>
              <w:rPr>
                <w:rFonts w:ascii="Arial" w:hAnsi="Arial" w:cs="Arial"/>
              </w:rPr>
            </w:pPr>
          </w:p>
        </w:tc>
        <w:tc>
          <w:tcPr>
            <w:tcW w:w="1884" w:type="dxa"/>
            <w:tcBorders>
              <w:top w:val="nil"/>
            </w:tcBorders>
            <w:shd w:val="clear" w:color="auto" w:fill="D5DCE4" w:themeFill="text2" w:themeFillTint="33"/>
          </w:tcPr>
          <w:p w:rsidR="00D26223" w:rsidRPr="002D6994" w:rsidRDefault="00D26223" w:rsidP="00D26223">
            <w:pPr>
              <w:ind w:left="709" w:firstLine="0"/>
              <w:rPr>
                <w:rFonts w:ascii="Arial" w:hAnsi="Arial" w:cs="Arial"/>
              </w:rPr>
            </w:pPr>
          </w:p>
        </w:tc>
        <w:tc>
          <w:tcPr>
            <w:tcW w:w="1884" w:type="dxa"/>
            <w:shd w:val="clear" w:color="auto" w:fill="FFFFFF"/>
          </w:tcPr>
          <w:p w:rsidR="00D26223" w:rsidRPr="002D6994" w:rsidRDefault="00326201" w:rsidP="00326201">
            <w:pPr>
              <w:ind w:firstLine="0"/>
              <w:rPr>
                <w:rFonts w:ascii="Arial" w:hAnsi="Arial" w:cs="Arial"/>
                <w:lang w:val="en-US"/>
              </w:rPr>
            </w:pPr>
            <w:r w:rsidRPr="002D6994">
              <w:rPr>
                <w:rFonts w:ascii="Arial" w:hAnsi="Arial" w:cs="Arial"/>
                <w:lang w:val="en-US"/>
              </w:rPr>
              <w:t>Prese</w:t>
            </w:r>
            <w:r w:rsidRPr="001F6672">
              <w:rPr>
                <w:rFonts w:ascii="Arial" w:hAnsi="Arial" w:cs="Arial"/>
                <w:shd w:val="clear" w:color="auto" w:fill="FFFFFF" w:themeFill="background1"/>
                <w:lang w:val="en-US"/>
              </w:rPr>
              <w:t>ntation</w:t>
            </w:r>
          </w:p>
        </w:tc>
        <w:tc>
          <w:tcPr>
            <w:tcW w:w="1884" w:type="dxa"/>
            <w:shd w:val="clear" w:color="auto" w:fill="FFFFFF"/>
          </w:tcPr>
          <w:p w:rsidR="00D26223" w:rsidRPr="002D6994" w:rsidRDefault="00326201" w:rsidP="00934660">
            <w:pPr>
              <w:ind w:firstLine="0"/>
              <w:rPr>
                <w:rFonts w:ascii="Arial" w:hAnsi="Arial" w:cs="Arial"/>
                <w:lang w:val="en-US"/>
              </w:rPr>
            </w:pPr>
            <w:r w:rsidRPr="002D6994">
              <w:rPr>
                <w:rFonts w:ascii="Arial" w:hAnsi="Arial" w:cs="Arial"/>
                <w:lang w:val="en-US"/>
              </w:rPr>
              <w:t>20</w:t>
            </w:r>
          </w:p>
        </w:tc>
        <w:tc>
          <w:tcPr>
            <w:tcW w:w="1884" w:type="dxa"/>
            <w:shd w:val="clear" w:color="auto" w:fill="FFFFFF"/>
          </w:tcPr>
          <w:p w:rsidR="00D26223" w:rsidRPr="002D6994" w:rsidRDefault="00D26223" w:rsidP="00D26223">
            <w:pPr>
              <w:ind w:left="709" w:firstLine="0"/>
              <w:rPr>
                <w:rFonts w:ascii="Arial" w:hAnsi="Arial" w:cs="Arial"/>
              </w:rPr>
            </w:pPr>
          </w:p>
        </w:tc>
      </w:tr>
      <w:tr w:rsidR="001F6672" w:rsidRPr="001F6672" w:rsidTr="00557EEE">
        <w:trPr>
          <w:trHeight w:val="809"/>
        </w:trPr>
        <w:tc>
          <w:tcPr>
            <w:tcW w:w="1884" w:type="dxa"/>
            <w:shd w:val="clear" w:color="auto" w:fill="D5DCE4" w:themeFill="text2" w:themeFillTint="33"/>
          </w:tcPr>
          <w:p w:rsidR="005B2B32" w:rsidRPr="002D6994" w:rsidRDefault="00773A5A" w:rsidP="00934660">
            <w:pPr>
              <w:ind w:firstLine="0"/>
              <w:jc w:val="center"/>
              <w:rPr>
                <w:rFonts w:ascii="Arial" w:hAnsi="Arial" w:cs="Arial"/>
                <w:lang w:val="en-US"/>
              </w:rPr>
            </w:pPr>
            <w:r w:rsidRPr="002D6994">
              <w:rPr>
                <w:rFonts w:ascii="Arial" w:hAnsi="Arial" w:cs="Arial"/>
                <w:lang w:val="en-US"/>
              </w:rPr>
              <w:t>2</w:t>
            </w:r>
          </w:p>
        </w:tc>
        <w:tc>
          <w:tcPr>
            <w:tcW w:w="1884" w:type="dxa"/>
            <w:tcBorders>
              <w:bottom w:val="single" w:sz="4" w:space="0" w:color="auto"/>
            </w:tcBorders>
            <w:shd w:val="clear" w:color="auto" w:fill="D5DCE4" w:themeFill="text2" w:themeFillTint="33"/>
          </w:tcPr>
          <w:p w:rsidR="005B2B32" w:rsidRPr="002D6994" w:rsidRDefault="00326201" w:rsidP="005B2B32">
            <w:pPr>
              <w:ind w:firstLine="0"/>
              <w:rPr>
                <w:rFonts w:ascii="Arial" w:hAnsi="Arial" w:cs="Arial"/>
                <w:lang w:val="en-US"/>
              </w:rPr>
            </w:pPr>
            <w:r w:rsidRPr="002D6994">
              <w:rPr>
                <w:rFonts w:ascii="Arial" w:hAnsi="Arial" w:cs="Arial"/>
                <w:lang w:val="en-US"/>
              </w:rPr>
              <w:t>History &amp; Theories</w:t>
            </w:r>
          </w:p>
        </w:tc>
        <w:tc>
          <w:tcPr>
            <w:tcW w:w="1884" w:type="dxa"/>
            <w:tcBorders>
              <w:bottom w:val="single" w:sz="4" w:space="0" w:color="auto"/>
            </w:tcBorders>
            <w:shd w:val="clear" w:color="auto" w:fill="D5DCE4" w:themeFill="text2" w:themeFillTint="33"/>
          </w:tcPr>
          <w:p w:rsidR="005B2B32" w:rsidRPr="002D6994" w:rsidRDefault="00934660" w:rsidP="005B2B32">
            <w:pPr>
              <w:ind w:firstLine="0"/>
              <w:rPr>
                <w:rFonts w:ascii="Arial" w:hAnsi="Arial" w:cs="Arial"/>
                <w:lang w:val="en-US"/>
              </w:rPr>
            </w:pPr>
            <w:r w:rsidRPr="002D6994">
              <w:rPr>
                <w:rFonts w:ascii="Arial" w:hAnsi="Arial" w:cs="Arial"/>
                <w:lang w:val="en-US"/>
              </w:rPr>
              <w:t>Brief Paper</w:t>
            </w:r>
          </w:p>
        </w:tc>
        <w:tc>
          <w:tcPr>
            <w:tcW w:w="1884" w:type="dxa"/>
            <w:tcBorders>
              <w:bottom w:val="single" w:sz="4" w:space="0" w:color="auto"/>
            </w:tcBorders>
            <w:shd w:val="clear" w:color="auto" w:fill="D5DCE4" w:themeFill="text2" w:themeFillTint="33"/>
          </w:tcPr>
          <w:p w:rsidR="005B2B32" w:rsidRPr="002D6994" w:rsidRDefault="00326201" w:rsidP="005B2B32">
            <w:pPr>
              <w:ind w:firstLine="0"/>
              <w:rPr>
                <w:rFonts w:ascii="Arial" w:hAnsi="Arial" w:cs="Arial"/>
                <w:lang w:val="en-US"/>
              </w:rPr>
            </w:pPr>
            <w:r w:rsidRPr="002D6994">
              <w:rPr>
                <w:rFonts w:ascii="Arial" w:hAnsi="Arial" w:cs="Arial"/>
                <w:lang w:val="en-US"/>
              </w:rPr>
              <w:t>20</w:t>
            </w:r>
          </w:p>
        </w:tc>
        <w:tc>
          <w:tcPr>
            <w:tcW w:w="1884" w:type="dxa"/>
            <w:tcBorders>
              <w:bottom w:val="single" w:sz="4" w:space="0" w:color="auto"/>
            </w:tcBorders>
            <w:shd w:val="clear" w:color="auto" w:fill="D5DCE4" w:themeFill="text2" w:themeFillTint="33"/>
          </w:tcPr>
          <w:p w:rsidR="005B2B32" w:rsidRPr="002D6994" w:rsidRDefault="00326201" w:rsidP="005B2B32">
            <w:pPr>
              <w:ind w:firstLine="0"/>
              <w:rPr>
                <w:rFonts w:ascii="Arial" w:hAnsi="Arial" w:cs="Arial"/>
                <w:lang w:val="en-US"/>
              </w:rPr>
            </w:pPr>
            <w:r w:rsidRPr="002D6994">
              <w:rPr>
                <w:rFonts w:ascii="Arial" w:hAnsi="Arial" w:cs="Arial"/>
                <w:lang w:val="en-US"/>
              </w:rPr>
              <w:t>March 24</w:t>
            </w:r>
          </w:p>
        </w:tc>
      </w:tr>
      <w:tr w:rsidR="002D6994" w:rsidTr="001F6672">
        <w:trPr>
          <w:trHeight w:val="582"/>
        </w:trPr>
        <w:tc>
          <w:tcPr>
            <w:tcW w:w="1884" w:type="dxa"/>
            <w:tcBorders>
              <w:bottom w:val="single" w:sz="4" w:space="0" w:color="auto"/>
              <w:right w:val="nil"/>
            </w:tcBorders>
            <w:shd w:val="clear" w:color="auto" w:fill="FFFFFF" w:themeFill="background1"/>
          </w:tcPr>
          <w:p w:rsidR="005B2B32" w:rsidRPr="002D6994" w:rsidRDefault="005B2B32" w:rsidP="00934660">
            <w:pPr>
              <w:ind w:firstLine="0"/>
              <w:jc w:val="center"/>
              <w:rPr>
                <w:rFonts w:ascii="Arial" w:hAnsi="Arial" w:cs="Arial"/>
                <w:lang w:val="en-US"/>
              </w:rPr>
            </w:pPr>
          </w:p>
        </w:tc>
        <w:tc>
          <w:tcPr>
            <w:tcW w:w="1884" w:type="dxa"/>
            <w:tcBorders>
              <w:left w:val="nil"/>
              <w:bottom w:val="single" w:sz="4" w:space="0" w:color="auto"/>
              <w:right w:val="nil"/>
            </w:tcBorders>
            <w:shd w:val="clear" w:color="auto" w:fill="FFFFFF" w:themeFill="background1"/>
          </w:tcPr>
          <w:p w:rsidR="005B2B32" w:rsidRPr="002D6994" w:rsidRDefault="005B2B32" w:rsidP="00934660">
            <w:pPr>
              <w:ind w:firstLine="0"/>
              <w:jc w:val="center"/>
              <w:rPr>
                <w:rFonts w:ascii="Arial" w:hAnsi="Arial" w:cs="Arial"/>
                <w:lang w:val="en-US"/>
              </w:rPr>
            </w:pPr>
          </w:p>
        </w:tc>
        <w:tc>
          <w:tcPr>
            <w:tcW w:w="1884" w:type="dxa"/>
            <w:tcBorders>
              <w:left w:val="nil"/>
              <w:right w:val="nil"/>
            </w:tcBorders>
            <w:shd w:val="clear" w:color="auto" w:fill="FFFFFF" w:themeFill="background1"/>
          </w:tcPr>
          <w:p w:rsidR="005B2B32" w:rsidRPr="002D6994" w:rsidRDefault="00934660" w:rsidP="002D6994">
            <w:pPr>
              <w:ind w:firstLine="0"/>
              <w:rPr>
                <w:rFonts w:ascii="Arial" w:hAnsi="Arial" w:cs="Arial"/>
                <w:lang w:val="en-US"/>
              </w:rPr>
            </w:pPr>
            <w:r w:rsidRPr="002D6994">
              <w:rPr>
                <w:rFonts w:ascii="Arial" w:hAnsi="Arial" w:cs="Arial"/>
                <w:lang w:val="en-US"/>
              </w:rPr>
              <w:t>Spring Break</w:t>
            </w:r>
          </w:p>
        </w:tc>
        <w:tc>
          <w:tcPr>
            <w:tcW w:w="1884" w:type="dxa"/>
            <w:tcBorders>
              <w:left w:val="nil"/>
              <w:right w:val="nil"/>
            </w:tcBorders>
            <w:shd w:val="clear" w:color="auto" w:fill="FFFFFF" w:themeFill="background1"/>
          </w:tcPr>
          <w:p w:rsidR="005B2B32" w:rsidRPr="002D6994" w:rsidRDefault="005B2B32" w:rsidP="005B2B32">
            <w:pPr>
              <w:ind w:firstLine="0"/>
              <w:rPr>
                <w:rFonts w:ascii="Arial" w:hAnsi="Arial" w:cs="Arial"/>
                <w:lang w:val="en-US"/>
              </w:rPr>
            </w:pPr>
          </w:p>
        </w:tc>
        <w:tc>
          <w:tcPr>
            <w:tcW w:w="1884" w:type="dxa"/>
            <w:tcBorders>
              <w:left w:val="nil"/>
            </w:tcBorders>
            <w:shd w:val="clear" w:color="auto" w:fill="FFFFFF" w:themeFill="background1"/>
          </w:tcPr>
          <w:p w:rsidR="005B2B32" w:rsidRPr="002D6994" w:rsidRDefault="005B2B32" w:rsidP="005B2B32">
            <w:pPr>
              <w:ind w:firstLine="0"/>
              <w:rPr>
                <w:rFonts w:ascii="Arial" w:hAnsi="Arial" w:cs="Arial"/>
                <w:lang w:val="en-US"/>
              </w:rPr>
            </w:pPr>
          </w:p>
        </w:tc>
      </w:tr>
      <w:tr w:rsidR="00557EEE" w:rsidTr="00557EEE">
        <w:trPr>
          <w:trHeight w:val="572"/>
        </w:trPr>
        <w:tc>
          <w:tcPr>
            <w:tcW w:w="1884" w:type="dxa"/>
            <w:tcBorders>
              <w:bottom w:val="nil"/>
            </w:tcBorders>
            <w:shd w:val="clear" w:color="auto" w:fill="D5DCE4" w:themeFill="text2" w:themeFillTint="33"/>
          </w:tcPr>
          <w:p w:rsidR="005B2B32" w:rsidRPr="002D6994" w:rsidRDefault="002D6994" w:rsidP="002D6994">
            <w:pPr>
              <w:ind w:firstLine="0"/>
              <w:jc w:val="center"/>
              <w:rPr>
                <w:rFonts w:ascii="Arial" w:hAnsi="Arial" w:cs="Arial"/>
                <w:lang w:val="en-US"/>
              </w:rPr>
            </w:pPr>
            <w:r>
              <w:rPr>
                <w:rFonts w:ascii="Arial" w:hAnsi="Arial" w:cs="Arial"/>
                <w:lang w:val="en-US"/>
              </w:rPr>
              <w:t>3</w:t>
            </w:r>
          </w:p>
        </w:tc>
        <w:tc>
          <w:tcPr>
            <w:tcW w:w="1884" w:type="dxa"/>
            <w:tcBorders>
              <w:bottom w:val="nil"/>
            </w:tcBorders>
            <w:shd w:val="clear" w:color="auto" w:fill="D5DCE4" w:themeFill="text2" w:themeFillTint="33"/>
          </w:tcPr>
          <w:p w:rsidR="002D6994" w:rsidRDefault="002D6994" w:rsidP="002D6994">
            <w:pPr>
              <w:pStyle w:val="a5"/>
              <w:ind w:firstLine="0"/>
              <w:rPr>
                <w:rFonts w:ascii="Arial" w:hAnsi="Arial" w:cs="Arial"/>
              </w:rPr>
            </w:pPr>
          </w:p>
          <w:p w:rsidR="002D6994" w:rsidRDefault="002D6994" w:rsidP="002D6994">
            <w:pPr>
              <w:pStyle w:val="a5"/>
              <w:ind w:firstLine="0"/>
              <w:rPr>
                <w:rFonts w:ascii="Arial" w:hAnsi="Arial" w:cs="Arial"/>
              </w:rPr>
            </w:pPr>
          </w:p>
          <w:p w:rsidR="00934660" w:rsidRPr="002D6994" w:rsidRDefault="00326201" w:rsidP="002D6994">
            <w:pPr>
              <w:pStyle w:val="a5"/>
              <w:ind w:firstLine="0"/>
              <w:rPr>
                <w:rFonts w:ascii="Arial" w:hAnsi="Arial" w:cs="Arial"/>
              </w:rPr>
            </w:pPr>
            <w:r w:rsidRPr="002D6994">
              <w:rPr>
                <w:rFonts w:ascii="Arial" w:hAnsi="Arial" w:cs="Arial"/>
              </w:rPr>
              <w:t>Distance</w:t>
            </w:r>
          </w:p>
          <w:p w:rsidR="005B2B32" w:rsidRPr="002D6994" w:rsidRDefault="00326201" w:rsidP="002D6994">
            <w:pPr>
              <w:pStyle w:val="a5"/>
              <w:ind w:firstLine="0"/>
              <w:rPr>
                <w:rFonts w:ascii="Arial" w:hAnsi="Arial" w:cs="Arial"/>
              </w:rPr>
            </w:pPr>
            <w:r w:rsidRPr="002D6994">
              <w:rPr>
                <w:rFonts w:ascii="Arial" w:hAnsi="Arial" w:cs="Arial"/>
              </w:rPr>
              <w:t>Learners</w:t>
            </w:r>
          </w:p>
        </w:tc>
        <w:tc>
          <w:tcPr>
            <w:tcW w:w="1884" w:type="dxa"/>
            <w:shd w:val="clear" w:color="auto" w:fill="D5DCE4" w:themeFill="text2" w:themeFillTint="33"/>
          </w:tcPr>
          <w:p w:rsidR="005B2B32" w:rsidRPr="002D6994" w:rsidRDefault="00326201" w:rsidP="005B2B32">
            <w:pPr>
              <w:ind w:firstLine="0"/>
              <w:rPr>
                <w:rFonts w:ascii="Arial" w:hAnsi="Arial" w:cs="Arial"/>
                <w:lang w:val="en-US"/>
              </w:rPr>
            </w:pPr>
            <w:r w:rsidRPr="002D6994">
              <w:rPr>
                <w:rFonts w:ascii="Arial" w:hAnsi="Arial" w:cs="Arial"/>
                <w:lang w:val="en-US"/>
              </w:rPr>
              <w:t>Discussion #1</w:t>
            </w:r>
          </w:p>
        </w:tc>
        <w:tc>
          <w:tcPr>
            <w:tcW w:w="1884" w:type="dxa"/>
            <w:shd w:val="clear" w:color="auto" w:fill="D5DCE4" w:themeFill="text2" w:themeFillTint="33"/>
          </w:tcPr>
          <w:p w:rsidR="005B2B32" w:rsidRPr="002D6994" w:rsidRDefault="00326201" w:rsidP="005B2B32">
            <w:pPr>
              <w:ind w:firstLine="0"/>
              <w:rPr>
                <w:rFonts w:ascii="Arial" w:hAnsi="Arial" w:cs="Arial"/>
                <w:lang w:val="en-US"/>
              </w:rPr>
            </w:pPr>
            <w:r w:rsidRPr="002D6994">
              <w:rPr>
                <w:rFonts w:ascii="Arial" w:hAnsi="Arial" w:cs="Arial"/>
                <w:lang w:val="en-US"/>
              </w:rPr>
              <w:t>10</w:t>
            </w:r>
          </w:p>
        </w:tc>
        <w:tc>
          <w:tcPr>
            <w:tcW w:w="1884" w:type="dxa"/>
            <w:shd w:val="clear" w:color="auto" w:fill="D5DCE4" w:themeFill="text2" w:themeFillTint="33"/>
          </w:tcPr>
          <w:p w:rsidR="005B2B32" w:rsidRPr="002D6994" w:rsidRDefault="00934660" w:rsidP="005B2B32">
            <w:pPr>
              <w:ind w:firstLine="0"/>
              <w:rPr>
                <w:rFonts w:ascii="Arial" w:hAnsi="Arial" w:cs="Arial"/>
                <w:lang w:val="en-US"/>
              </w:rPr>
            </w:pPr>
            <w:r w:rsidRPr="002D6994">
              <w:rPr>
                <w:rFonts w:ascii="Arial" w:hAnsi="Arial" w:cs="Arial"/>
                <w:lang w:val="en-US"/>
              </w:rPr>
              <w:t>April 7</w:t>
            </w:r>
          </w:p>
        </w:tc>
      </w:tr>
      <w:tr w:rsidR="002D6994" w:rsidTr="001F6672">
        <w:trPr>
          <w:trHeight w:val="582"/>
        </w:trPr>
        <w:tc>
          <w:tcPr>
            <w:tcW w:w="1884" w:type="dxa"/>
            <w:tcBorders>
              <w:top w:val="nil"/>
            </w:tcBorders>
            <w:shd w:val="clear" w:color="auto" w:fill="D5DCE4" w:themeFill="text2" w:themeFillTint="33"/>
          </w:tcPr>
          <w:p w:rsidR="005B2B32" w:rsidRPr="002D6994" w:rsidRDefault="005B2B32" w:rsidP="002D6994">
            <w:pPr>
              <w:ind w:firstLine="0"/>
              <w:jc w:val="both"/>
              <w:rPr>
                <w:rFonts w:ascii="Arial" w:hAnsi="Arial" w:cs="Arial"/>
                <w:lang w:val="en-US"/>
              </w:rPr>
            </w:pPr>
          </w:p>
        </w:tc>
        <w:tc>
          <w:tcPr>
            <w:tcW w:w="1884" w:type="dxa"/>
            <w:tcBorders>
              <w:top w:val="nil"/>
            </w:tcBorders>
            <w:shd w:val="clear" w:color="auto" w:fill="D5DCE4" w:themeFill="text2" w:themeFillTint="33"/>
          </w:tcPr>
          <w:p w:rsidR="005B2B32" w:rsidRPr="002D6994" w:rsidRDefault="005B2B32" w:rsidP="002D6994">
            <w:pPr>
              <w:ind w:firstLine="0"/>
              <w:rPr>
                <w:rFonts w:ascii="Arial" w:hAnsi="Arial" w:cs="Arial"/>
                <w:lang w:val="en-US"/>
              </w:rPr>
            </w:pPr>
          </w:p>
        </w:tc>
        <w:tc>
          <w:tcPr>
            <w:tcW w:w="1884" w:type="dxa"/>
            <w:shd w:val="clear" w:color="auto" w:fill="FFFFFF" w:themeFill="background1"/>
          </w:tcPr>
          <w:p w:rsidR="005B2B32" w:rsidRPr="002D6994" w:rsidRDefault="00326201" w:rsidP="005B2B32">
            <w:pPr>
              <w:ind w:firstLine="0"/>
              <w:rPr>
                <w:rFonts w:ascii="Arial" w:hAnsi="Arial" w:cs="Arial"/>
                <w:lang w:val="en-US"/>
              </w:rPr>
            </w:pPr>
            <w:r w:rsidRPr="002D6994">
              <w:rPr>
                <w:rFonts w:ascii="Arial" w:hAnsi="Arial" w:cs="Arial"/>
                <w:lang w:val="en-US"/>
              </w:rPr>
              <w:t>Group Project</w:t>
            </w:r>
          </w:p>
        </w:tc>
        <w:tc>
          <w:tcPr>
            <w:tcW w:w="1884" w:type="dxa"/>
            <w:shd w:val="clear" w:color="auto" w:fill="FFFFFF" w:themeFill="background1"/>
          </w:tcPr>
          <w:p w:rsidR="005B2B32" w:rsidRPr="002D6994" w:rsidRDefault="00326201" w:rsidP="005B2B32">
            <w:pPr>
              <w:ind w:firstLine="0"/>
              <w:rPr>
                <w:rFonts w:ascii="Arial" w:hAnsi="Arial" w:cs="Arial"/>
                <w:lang w:val="en-US"/>
              </w:rPr>
            </w:pPr>
            <w:r w:rsidRPr="002D6994">
              <w:rPr>
                <w:rFonts w:ascii="Arial" w:hAnsi="Arial" w:cs="Arial"/>
                <w:lang w:val="en-US"/>
              </w:rPr>
              <w:t>50</w:t>
            </w:r>
          </w:p>
        </w:tc>
        <w:tc>
          <w:tcPr>
            <w:tcW w:w="1884" w:type="dxa"/>
            <w:shd w:val="clear" w:color="auto" w:fill="FFFFFF" w:themeFill="background1"/>
          </w:tcPr>
          <w:p w:rsidR="005B2B32" w:rsidRPr="002D6994" w:rsidRDefault="00934660" w:rsidP="005B2B32">
            <w:pPr>
              <w:ind w:firstLine="0"/>
              <w:rPr>
                <w:rFonts w:ascii="Arial" w:hAnsi="Arial" w:cs="Arial"/>
                <w:lang w:val="en-US"/>
              </w:rPr>
            </w:pPr>
            <w:r w:rsidRPr="002D6994">
              <w:rPr>
                <w:rFonts w:ascii="Arial" w:hAnsi="Arial" w:cs="Arial"/>
                <w:lang w:val="en-US"/>
              </w:rPr>
              <w:t>April 14</w:t>
            </w:r>
          </w:p>
        </w:tc>
      </w:tr>
      <w:tr w:rsidR="00557EEE" w:rsidTr="00557EEE">
        <w:trPr>
          <w:trHeight w:val="572"/>
        </w:trPr>
        <w:tc>
          <w:tcPr>
            <w:tcW w:w="1884" w:type="dxa"/>
            <w:shd w:val="clear" w:color="auto" w:fill="D5DCE4" w:themeFill="text2" w:themeFillTint="33"/>
          </w:tcPr>
          <w:p w:rsidR="00326201" w:rsidRPr="002D6994" w:rsidRDefault="00326201" w:rsidP="00934660">
            <w:pPr>
              <w:ind w:firstLine="0"/>
              <w:jc w:val="center"/>
              <w:rPr>
                <w:rFonts w:ascii="Arial" w:hAnsi="Arial" w:cs="Arial"/>
                <w:lang w:val="en-US"/>
              </w:rPr>
            </w:pPr>
            <w:r w:rsidRPr="002D6994">
              <w:rPr>
                <w:rFonts w:ascii="Arial" w:hAnsi="Arial" w:cs="Arial"/>
                <w:lang w:val="en-US"/>
              </w:rPr>
              <w:t>4</w:t>
            </w:r>
          </w:p>
        </w:tc>
        <w:tc>
          <w:tcPr>
            <w:tcW w:w="1884" w:type="dxa"/>
            <w:shd w:val="clear" w:color="auto" w:fill="D5DCE4" w:themeFill="text2" w:themeFillTint="33"/>
          </w:tcPr>
          <w:p w:rsidR="00326201" w:rsidRPr="002D6994" w:rsidRDefault="00326201" w:rsidP="005B2B32">
            <w:pPr>
              <w:ind w:firstLine="0"/>
              <w:rPr>
                <w:rFonts w:ascii="Arial" w:hAnsi="Arial" w:cs="Arial"/>
                <w:lang w:val="en-US"/>
              </w:rPr>
            </w:pPr>
            <w:r w:rsidRPr="002D6994">
              <w:rPr>
                <w:rFonts w:ascii="Arial" w:hAnsi="Arial" w:cs="Arial"/>
                <w:lang w:val="en-US"/>
              </w:rPr>
              <w:t>Media Selection</w:t>
            </w:r>
          </w:p>
        </w:tc>
        <w:tc>
          <w:tcPr>
            <w:tcW w:w="1884" w:type="dxa"/>
            <w:shd w:val="clear" w:color="auto" w:fill="D5DCE4" w:themeFill="text2" w:themeFillTint="33"/>
          </w:tcPr>
          <w:p w:rsidR="00326201" w:rsidRPr="002D6994" w:rsidRDefault="00326201" w:rsidP="005B2B32">
            <w:pPr>
              <w:ind w:firstLine="0"/>
              <w:rPr>
                <w:rFonts w:ascii="Arial" w:hAnsi="Arial" w:cs="Arial"/>
                <w:lang w:val="en-US"/>
              </w:rPr>
            </w:pPr>
            <w:r w:rsidRPr="002D6994">
              <w:rPr>
                <w:rFonts w:ascii="Arial" w:hAnsi="Arial" w:cs="Arial"/>
                <w:lang w:val="en-US"/>
              </w:rPr>
              <w:t>Blog #1</w:t>
            </w:r>
          </w:p>
        </w:tc>
        <w:tc>
          <w:tcPr>
            <w:tcW w:w="1884" w:type="dxa"/>
            <w:shd w:val="clear" w:color="auto" w:fill="D5DCE4" w:themeFill="text2" w:themeFillTint="33"/>
          </w:tcPr>
          <w:p w:rsidR="00326201" w:rsidRPr="002D6994" w:rsidRDefault="00326201" w:rsidP="005B2B32">
            <w:pPr>
              <w:ind w:firstLine="0"/>
              <w:rPr>
                <w:rFonts w:ascii="Arial" w:hAnsi="Arial" w:cs="Arial"/>
                <w:lang w:val="en-US"/>
              </w:rPr>
            </w:pPr>
            <w:r w:rsidRPr="002D6994">
              <w:rPr>
                <w:rFonts w:ascii="Arial" w:hAnsi="Arial" w:cs="Arial"/>
                <w:lang w:val="en-US"/>
              </w:rPr>
              <w:t>10</w:t>
            </w:r>
          </w:p>
        </w:tc>
        <w:tc>
          <w:tcPr>
            <w:tcW w:w="1884" w:type="dxa"/>
            <w:shd w:val="clear" w:color="auto" w:fill="D5DCE4" w:themeFill="text2" w:themeFillTint="33"/>
          </w:tcPr>
          <w:p w:rsidR="00326201" w:rsidRPr="002D6994" w:rsidRDefault="00934660" w:rsidP="005B2B32">
            <w:pPr>
              <w:ind w:firstLine="0"/>
              <w:rPr>
                <w:rFonts w:ascii="Arial" w:hAnsi="Arial" w:cs="Arial"/>
                <w:lang w:val="en-US"/>
              </w:rPr>
            </w:pPr>
            <w:r w:rsidRPr="002D6994">
              <w:rPr>
                <w:rFonts w:ascii="Arial" w:hAnsi="Arial" w:cs="Arial"/>
                <w:lang w:val="en-US"/>
              </w:rPr>
              <w:t>April 21</w:t>
            </w:r>
          </w:p>
        </w:tc>
      </w:tr>
    </w:tbl>
    <w:p w:rsidR="00DD22B5" w:rsidRDefault="00DD22B5" w:rsidP="00DD22B5">
      <w:pPr>
        <w:rPr>
          <w:lang w:val="en-US"/>
        </w:rPr>
      </w:pPr>
    </w:p>
    <w:p w:rsidR="00E356F0" w:rsidRDefault="00E356F0">
      <w:pPr>
        <w:rPr>
          <w:lang w:val="en-US"/>
        </w:rPr>
      </w:pPr>
      <w:r>
        <w:rPr>
          <w:lang w:val="en-US"/>
        </w:rPr>
        <w:br w:type="page"/>
      </w:r>
    </w:p>
    <w:p w:rsidR="00E356F0" w:rsidRPr="00BD6D76" w:rsidRDefault="002868E9" w:rsidP="003C3238">
      <w:pPr>
        <w:pStyle w:val="1"/>
        <w:rPr>
          <w:rFonts w:cs="Arial"/>
          <w:szCs w:val="34"/>
          <w:lang w:val="en-US"/>
        </w:rPr>
      </w:pPr>
      <w:bookmarkStart w:id="33" w:name="_Toc509702693"/>
      <w:bookmarkStart w:id="34" w:name="_Toc509702731"/>
      <w:r>
        <w:rPr>
          <w:noProof/>
        </w:rPr>
        <w:lastRenderedPageBreak/>
        <w:drawing>
          <wp:anchor distT="0" distB="0" distL="114300" distR="114300" simplePos="0" relativeHeight="251658240" behindDoc="1" locked="0" layoutInCell="1" allowOverlap="1" wp14:anchorId="0FD6DAF5" wp14:editId="409A99C8">
            <wp:simplePos x="0" y="0"/>
            <wp:positionH relativeFrom="column">
              <wp:posOffset>166370</wp:posOffset>
            </wp:positionH>
            <wp:positionV relativeFrom="paragraph">
              <wp:posOffset>156845</wp:posOffset>
            </wp:positionV>
            <wp:extent cx="2324100" cy="1760220"/>
            <wp:effectExtent l="0" t="0" r="0" b="0"/>
            <wp:wrapTight wrapText="bothSides">
              <wp:wrapPolygon edited="1">
                <wp:start x="7387" y="0"/>
                <wp:lineTo x="0" y="2107"/>
                <wp:lineTo x="0" y="8429"/>
                <wp:lineTo x="-3719" y="21600"/>
                <wp:lineTo x="4451" y="23707"/>
                <wp:lineTo x="8524" y="21337"/>
                <wp:lineTo x="14814" y="21207"/>
                <wp:lineTo x="20930" y="22786"/>
                <wp:lineTo x="18942" y="12907"/>
                <wp:lineTo x="18942" y="12644"/>
                <wp:lineTo x="23014" y="17086"/>
                <wp:lineTo x="21404" y="10010"/>
                <wp:lineTo x="21404" y="6585"/>
                <wp:lineTo x="22324" y="5524"/>
                <wp:lineTo x="17995" y="4215"/>
                <wp:lineTo x="18373" y="-5770"/>
                <wp:lineTo x="13070" y="-3015"/>
                <wp:lineTo x="12880" y="0"/>
                <wp:lineTo x="7387" y="0"/>
              </wp:wrapPolygon>
            </wp:wrapTight>
            <wp:docPr id="7" name="Εικόνα 7"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1760220"/>
                    </a:xfrm>
                    <a:prstGeom prst="rect">
                      <a:avLst/>
                    </a:prstGeom>
                    <a:noFill/>
                    <a:ln>
                      <a:noFill/>
                    </a:ln>
                  </pic:spPr>
                </pic:pic>
              </a:graphicData>
            </a:graphic>
            <wp14:sizeRelH relativeFrom="page">
              <wp14:pctWidth>0</wp14:pctWidth>
            </wp14:sizeRelH>
            <wp14:sizeRelV relativeFrom="page">
              <wp14:pctHeight>0</wp14:pctHeight>
            </wp14:sizeRelV>
          </wp:anchor>
        </w:drawing>
      </w:r>
      <w:r w:rsidR="00903BB7" w:rsidRPr="00BD6D76">
        <w:rPr>
          <w:rFonts w:cs="Arial"/>
          <w:szCs w:val="34"/>
          <w:lang w:val="en-US"/>
        </w:rPr>
        <w:t xml:space="preserve"> </w:t>
      </w:r>
      <w:r>
        <w:rPr>
          <w:rFonts w:cs="Arial"/>
          <w:szCs w:val="34"/>
          <w:lang w:val="en-US"/>
        </w:rPr>
        <w:t xml:space="preserve">4 </w:t>
      </w:r>
      <w:r w:rsidR="00E356F0" w:rsidRPr="00BD6D76">
        <w:rPr>
          <w:rFonts w:cs="Arial"/>
          <w:szCs w:val="34"/>
          <w:lang w:val="en-US"/>
        </w:rPr>
        <w:t>Ecological Economics</w:t>
      </w:r>
      <w:bookmarkEnd w:id="33"/>
      <w:bookmarkEnd w:id="34"/>
    </w:p>
    <w:p w:rsidR="008704F5" w:rsidRDefault="002868E9" w:rsidP="003C3238">
      <w:pPr>
        <w:pStyle w:val="2"/>
        <w:rPr>
          <w:lang w:val="en-US"/>
        </w:rPr>
      </w:pPr>
      <w:bookmarkStart w:id="35" w:name="_Toc509702694"/>
      <w:bookmarkStart w:id="36" w:name="_Toc509702732"/>
      <w:r>
        <w:rPr>
          <w:lang w:val="en-US"/>
        </w:rPr>
        <w:t xml:space="preserve">4.1 </w:t>
      </w:r>
      <w:r w:rsidR="008704F5">
        <w:rPr>
          <w:lang w:val="en-US"/>
        </w:rPr>
        <w:t>H</w:t>
      </w:r>
      <w:r w:rsidR="008704F5" w:rsidRPr="00E356F0">
        <w:rPr>
          <w:lang w:val="en-US"/>
        </w:rPr>
        <w:t>uman economies and natural ecosystems</w:t>
      </w:r>
      <w:bookmarkEnd w:id="35"/>
      <w:bookmarkEnd w:id="36"/>
    </w:p>
    <w:p w:rsidR="008704F5" w:rsidRDefault="00E356F0" w:rsidP="00E356F0">
      <w:pPr>
        <w:rPr>
          <w:lang w:val="en-US"/>
        </w:rPr>
      </w:pPr>
      <w:r w:rsidRPr="00E356F0">
        <w:rPr>
          <w:lang w:val="en-US"/>
        </w:rPr>
        <w:t>Ecological economics (also called eco-economics, ecolonomy or bioeconomics of Georgescu-Roegen) is both a transdisciplinary and an interdisciplinary field of academic research addressing the interdependence and coevolution of human economies and natural ecosystems, both in</w:t>
      </w:r>
      <w:r w:rsidR="00ED0048">
        <w:rPr>
          <w:lang w:val="en-US"/>
        </w:rPr>
        <w:t xml:space="preserve">tertemporally and spatially. </w:t>
      </w:r>
      <w:r w:rsidRPr="00E356F0">
        <w:rPr>
          <w:lang w:val="en-US"/>
        </w:rPr>
        <w:t xml:space="preserve">By treating the economy as a subsystem of Earth's larger ecosystem, and by emphasizing the preservation of natural capital, the field of ecological economics is differentiated from environmental economics, which is the mainstream economic </w:t>
      </w:r>
      <w:r w:rsidR="00ED0048">
        <w:rPr>
          <w:lang w:val="en-US"/>
        </w:rPr>
        <w:t>analysis of the environment.</w:t>
      </w:r>
    </w:p>
    <w:p w:rsidR="00E356F0" w:rsidRDefault="00E356F0" w:rsidP="00E356F0">
      <w:pPr>
        <w:rPr>
          <w:lang w:val="en-US"/>
        </w:rPr>
      </w:pPr>
      <w:r w:rsidRPr="00E356F0">
        <w:rPr>
          <w:lang w:val="en-US"/>
        </w:rPr>
        <w:t xml:space="preserve">One survey of German economists found that ecological and environmental economics are different schools of economic thought, with ecological economists emphasizing strong sustainability and rejecting the proposition that natural capital can be substituted by human-made capital (see the section on Weak versus </w:t>
      </w:r>
      <w:r w:rsidR="00ED0048">
        <w:rPr>
          <w:lang w:val="en-US"/>
        </w:rPr>
        <w:t>strong sustainability below).</w:t>
      </w:r>
    </w:p>
    <w:p w:rsidR="008704F5" w:rsidRPr="00E356F0" w:rsidRDefault="002868E9" w:rsidP="003C3238">
      <w:pPr>
        <w:pStyle w:val="2"/>
        <w:rPr>
          <w:lang w:val="en-US"/>
        </w:rPr>
      </w:pPr>
      <w:bookmarkStart w:id="37" w:name="_Toc509702695"/>
      <w:bookmarkStart w:id="38" w:name="_Toc509702733"/>
      <w:r>
        <w:rPr>
          <w:lang w:val="en-US"/>
        </w:rPr>
        <w:t xml:space="preserve">4.2 </w:t>
      </w:r>
      <w:r w:rsidR="008704F5">
        <w:rPr>
          <w:lang w:val="en-US"/>
        </w:rPr>
        <w:t>G</w:t>
      </w:r>
      <w:r w:rsidR="008704F5" w:rsidRPr="00E356F0">
        <w:rPr>
          <w:lang w:val="en-US"/>
        </w:rPr>
        <w:t>reen economics</w:t>
      </w:r>
      <w:bookmarkEnd w:id="37"/>
      <w:bookmarkEnd w:id="38"/>
    </w:p>
    <w:p w:rsidR="00E356F0" w:rsidRPr="00E356F0" w:rsidRDefault="00E356F0" w:rsidP="00E356F0">
      <w:pPr>
        <w:rPr>
          <w:lang w:val="en-US"/>
        </w:rPr>
      </w:pPr>
      <w:r w:rsidRPr="00E356F0">
        <w:rPr>
          <w:lang w:val="en-US"/>
        </w:rPr>
        <w:t>Ecological economics was founded in the 1980s as a modern discipline on the works of and interactions between various European and American academics (see the section on History and development below). The related field of green economics is, in general, a more politically applied form of th</w:t>
      </w:r>
      <w:r w:rsidR="00ED0048">
        <w:rPr>
          <w:lang w:val="en-US"/>
        </w:rPr>
        <w:t>e subject.</w:t>
      </w:r>
    </w:p>
    <w:p w:rsidR="00ED0048" w:rsidRDefault="00E356F0" w:rsidP="00E356F0">
      <w:pPr>
        <w:rPr>
          <w:lang w:val="en-US"/>
        </w:rPr>
      </w:pPr>
      <w:r w:rsidRPr="00E356F0">
        <w:rPr>
          <w:lang w:val="en-US"/>
        </w:rPr>
        <w:t>According to ecological economist Malte Faber, ecological economics is defined by its focus on nature, justice, and time. Issues of intergenerational equity, irreversibility of environmental change, uncertainty of long-term outcomes, and sustainable development guide ecological eco</w:t>
      </w:r>
      <w:r w:rsidR="00ED0048">
        <w:rPr>
          <w:lang w:val="en-US"/>
        </w:rPr>
        <w:t>nomic analysis and valuation.</w:t>
      </w:r>
      <w:r w:rsidRPr="00E356F0">
        <w:rPr>
          <w:lang w:val="en-US"/>
        </w:rPr>
        <w:t xml:space="preserve"> </w:t>
      </w:r>
    </w:p>
    <w:p w:rsidR="00061C2E" w:rsidRDefault="002868E9" w:rsidP="003C3238">
      <w:pPr>
        <w:pStyle w:val="2"/>
        <w:rPr>
          <w:lang w:val="en-US"/>
        </w:rPr>
      </w:pPr>
      <w:bookmarkStart w:id="39" w:name="_Toc509702696"/>
      <w:bookmarkStart w:id="40" w:name="_Toc509702734"/>
      <w:r>
        <w:rPr>
          <w:lang w:val="en-US"/>
        </w:rPr>
        <w:t xml:space="preserve">4.3 </w:t>
      </w:r>
      <w:r w:rsidR="00061C2E" w:rsidRPr="00E356F0">
        <w:rPr>
          <w:lang w:val="en-US"/>
        </w:rPr>
        <w:t>Positional analysis</w:t>
      </w:r>
      <w:bookmarkEnd w:id="39"/>
      <w:bookmarkEnd w:id="40"/>
    </w:p>
    <w:p w:rsidR="00ED0048" w:rsidRDefault="00E356F0" w:rsidP="00E356F0">
      <w:pPr>
        <w:rPr>
          <w:lang w:val="en-US"/>
        </w:rPr>
      </w:pPr>
      <w:r w:rsidRPr="00E356F0">
        <w:rPr>
          <w:lang w:val="en-US"/>
        </w:rPr>
        <w:t>Ecological economists have questioned fundamental mainstream economic approaches such as cost-benefit analysis, and the separability of economic values from scientific research, contending that economics is unavoidably normative rather than</w:t>
      </w:r>
      <w:r w:rsidR="00ED0048">
        <w:rPr>
          <w:lang w:val="en-US"/>
        </w:rPr>
        <w:t xml:space="preserve"> positive (i.e. descriptive).</w:t>
      </w:r>
      <w:r w:rsidRPr="00E356F0">
        <w:rPr>
          <w:lang w:val="en-US"/>
        </w:rPr>
        <w:t xml:space="preserve"> Positional analysis, which attempts to incorporate time and justice issues, is </w:t>
      </w:r>
      <w:r w:rsidR="00ED0048">
        <w:rPr>
          <w:lang w:val="en-US"/>
        </w:rPr>
        <w:t>proposed as an alternative.</w:t>
      </w:r>
      <w:r w:rsidRPr="00E356F0">
        <w:rPr>
          <w:lang w:val="en-US"/>
        </w:rPr>
        <w:t>Ecological economics shares many of its perspectives with feminist economics, including the focus on sustainability, nat</w:t>
      </w:r>
      <w:r w:rsidR="00ED0048">
        <w:rPr>
          <w:lang w:val="en-US"/>
        </w:rPr>
        <w:t>ure, justice and care values.</w:t>
      </w:r>
    </w:p>
    <w:p w:rsidR="00ED0048" w:rsidRDefault="00ED0048">
      <w:pPr>
        <w:rPr>
          <w:lang w:val="en-US"/>
        </w:rPr>
      </w:pPr>
      <w:r>
        <w:rPr>
          <w:lang w:val="en-US"/>
        </w:rPr>
        <w:br w:type="page"/>
      </w:r>
    </w:p>
    <w:p w:rsidR="00ED0048" w:rsidRPr="00BD6D76" w:rsidRDefault="002868E9" w:rsidP="003C3238">
      <w:pPr>
        <w:pStyle w:val="1"/>
        <w:rPr>
          <w:rFonts w:cs="Arial"/>
          <w:szCs w:val="34"/>
          <w:lang w:val="en-US"/>
        </w:rPr>
      </w:pPr>
      <w:bookmarkStart w:id="41" w:name="_Toc509702697"/>
      <w:bookmarkStart w:id="42" w:name="_Toc509702735"/>
      <w:r>
        <w:rPr>
          <w:rFonts w:cs="Arial"/>
          <w:szCs w:val="34"/>
          <w:lang w:val="en-US"/>
        </w:rPr>
        <w:lastRenderedPageBreak/>
        <w:t xml:space="preserve">5 </w:t>
      </w:r>
      <w:r w:rsidR="00ED0048" w:rsidRPr="00BD6D76">
        <w:rPr>
          <w:rFonts w:cs="Arial"/>
          <w:szCs w:val="34"/>
          <w:lang w:val="en-US"/>
        </w:rPr>
        <w:t>Theoretical Ecology</w:t>
      </w:r>
      <w:bookmarkEnd w:id="41"/>
      <w:bookmarkEnd w:id="42"/>
    </w:p>
    <w:p w:rsidR="00061C2E" w:rsidRDefault="002868E9" w:rsidP="003C3238">
      <w:pPr>
        <w:pStyle w:val="2"/>
        <w:rPr>
          <w:lang w:val="en-US"/>
        </w:rPr>
      </w:pPr>
      <w:bookmarkStart w:id="43" w:name="_Toc509702698"/>
      <w:bookmarkStart w:id="44" w:name="_Toc509702736"/>
      <w:r>
        <w:rPr>
          <w:lang w:val="en-US"/>
        </w:rPr>
        <w:t xml:space="preserve">5.1 </w:t>
      </w:r>
      <w:r w:rsidR="00061C2E">
        <w:rPr>
          <w:lang w:val="en-US"/>
        </w:rPr>
        <w:t>T</w:t>
      </w:r>
      <w:r w:rsidR="00061C2E" w:rsidRPr="00ED0048">
        <w:rPr>
          <w:lang w:val="en-US"/>
        </w:rPr>
        <w:t>heoretical methods</w:t>
      </w:r>
      <w:bookmarkEnd w:id="43"/>
      <w:bookmarkEnd w:id="44"/>
    </w:p>
    <w:p w:rsidR="00ED0048" w:rsidRDefault="00ED0048" w:rsidP="00ED0048">
      <w:pPr>
        <w:rPr>
          <w:lang w:val="en-US"/>
        </w:rPr>
      </w:pPr>
      <w:r w:rsidRPr="00ED0048">
        <w:rPr>
          <w:lang w:val="en-US"/>
        </w:rPr>
        <w:t xml:space="preserve">Theoretical ecology is the scientific discipline devoted to the study of ecological systems using theoretical methods such as simple conceptual models, mathematical models, computational simulations, and advanced data analysis. Effective models improve understanding of the natural world by revealing how the dynamics of species populations are often based on fundamental biological conditions and processes. </w:t>
      </w:r>
    </w:p>
    <w:p w:rsidR="00ED0048" w:rsidRDefault="00ED0048" w:rsidP="00ED0048">
      <w:pPr>
        <w:rPr>
          <w:lang w:val="en-US"/>
        </w:rPr>
      </w:pPr>
      <w:r w:rsidRPr="00ED0048">
        <w:rPr>
          <w:lang w:val="en-US"/>
        </w:rPr>
        <w:t>Further, the field aims to unify a diverse range of empirical observations by assuming that common, mechanistic processes generate observable phenomena across species and ecological environments. Based on biologically realistic assumptions, theoretical ecologists are able to uncover novel, non-intuitive insights about natural processes. Theoretical results are often verified by empirical and observational studies, revealing the power of theoretical methods in both predicting and understanding the noisy, diverse biological world.</w:t>
      </w:r>
    </w:p>
    <w:p w:rsidR="00061C2E" w:rsidRPr="00ED0048" w:rsidRDefault="002868E9" w:rsidP="003C3238">
      <w:pPr>
        <w:pStyle w:val="2"/>
        <w:rPr>
          <w:lang w:val="en-US"/>
        </w:rPr>
      </w:pPr>
      <w:bookmarkStart w:id="45" w:name="_Toc509702699"/>
      <w:bookmarkStart w:id="46" w:name="_Toc509702737"/>
      <w:r>
        <w:rPr>
          <w:lang w:val="en-US"/>
        </w:rPr>
        <w:t xml:space="preserve">5.2 </w:t>
      </w:r>
      <w:r w:rsidR="00061C2E">
        <w:rPr>
          <w:lang w:val="en-US"/>
        </w:rPr>
        <w:t>S</w:t>
      </w:r>
      <w:r w:rsidR="00061C2E" w:rsidRPr="00ED0048">
        <w:rPr>
          <w:lang w:val="en-US"/>
        </w:rPr>
        <w:t>ciences</w:t>
      </w:r>
      <w:bookmarkEnd w:id="45"/>
      <w:bookmarkEnd w:id="46"/>
    </w:p>
    <w:p w:rsidR="00ED0048" w:rsidRPr="00ED0048" w:rsidRDefault="00ED0048" w:rsidP="00ED0048">
      <w:pPr>
        <w:rPr>
          <w:lang w:val="en-US"/>
        </w:rPr>
      </w:pPr>
      <w:r w:rsidRPr="00ED0048">
        <w:rPr>
          <w:lang w:val="en-US"/>
        </w:rPr>
        <w:t>The field is broad and includes foundations in applied mathematics, computer science, biology, statistical physics, genetics, chemistry, evolution, and conservation biology. Theoretical ecology aims to explain a diverse range of phenomena in the life sciences, such as population growth and dynamics, fisheries, competition, evolutionary theory, epidemiology, animal behavior and group dynamics, food webs, ecosystems, spatial ecology, and the effects of climate change.</w:t>
      </w:r>
    </w:p>
    <w:p w:rsidR="00ED0048" w:rsidRDefault="00ED0048" w:rsidP="00ED0048">
      <w:pPr>
        <w:rPr>
          <w:lang w:val="en-US"/>
        </w:rPr>
      </w:pPr>
      <w:r w:rsidRPr="00ED0048">
        <w:rPr>
          <w:lang w:val="en-US"/>
        </w:rPr>
        <w:t>Theoretical ecology has further benefited from the advent of fast computing power, allowing the analysis and visualization of large-scale computational simulations of ecological phenomena. Importantly, these modern tools provide quantitative predictions about the effects of human induced environmental change on a diverse variety of ecological phenomena, such as: species invasions, climate change, the effect of fishing and hunting on food network stability, and the global carbon cycle.</w:t>
      </w:r>
    </w:p>
    <w:p w:rsidR="00061C2E" w:rsidRDefault="002868E9" w:rsidP="003C3238">
      <w:pPr>
        <w:pStyle w:val="2"/>
        <w:rPr>
          <w:lang w:val="en-US"/>
        </w:rPr>
      </w:pPr>
      <w:bookmarkStart w:id="47" w:name="_Toc509702700"/>
      <w:bookmarkStart w:id="48" w:name="_Toc509702738"/>
      <w:r>
        <w:rPr>
          <w:lang w:val="en-US"/>
        </w:rPr>
        <w:t xml:space="preserve">5.3 </w:t>
      </w:r>
      <w:r w:rsidR="00061C2E">
        <w:rPr>
          <w:lang w:val="en-US"/>
        </w:rPr>
        <w:t>A</w:t>
      </w:r>
      <w:r w:rsidR="00061C2E" w:rsidRPr="00ED0048">
        <w:rPr>
          <w:lang w:val="en-US"/>
        </w:rPr>
        <w:t>nalytical techniques</w:t>
      </w:r>
      <w:bookmarkEnd w:id="47"/>
      <w:bookmarkEnd w:id="48"/>
    </w:p>
    <w:p w:rsidR="002E712A" w:rsidRDefault="00ED0048" w:rsidP="00ED0048">
      <w:pPr>
        <w:rPr>
          <w:lang w:val="en-US"/>
        </w:rPr>
      </w:pPr>
      <w:r>
        <w:rPr>
          <w:lang w:val="en-US"/>
        </w:rPr>
        <w:t>E</w:t>
      </w:r>
      <w:r w:rsidRPr="00ED0048">
        <w:rPr>
          <w:lang w:val="en-US"/>
        </w:rPr>
        <w:t>cological systems are typically nonlinear, they often cannot be solved analytically and in order to obtain sensible results, nonlinear, stochastic and computational techniques must be used. One class of computational models that is becoming increasingly popular are the agent-based models. These models can simulate the actions and interactions of multiple, heterogeneous, organisms where more traditional, analytical techniques are inadequate. Applied theoretical ecology yields results which are used in the real world. For example, optimal harvesting theory draws on optimization techniques developed in economics, computer science and operations research, and is widely used in fisheries.</w:t>
      </w:r>
    </w:p>
    <w:p w:rsidR="002E712A" w:rsidRDefault="002E712A">
      <w:pPr>
        <w:spacing w:before="0" w:after="160" w:line="259" w:lineRule="auto"/>
        <w:ind w:firstLine="0"/>
        <w:rPr>
          <w:lang w:val="en-US"/>
        </w:rPr>
      </w:pPr>
      <w:r>
        <w:rPr>
          <w:lang w:val="en-US"/>
        </w:rPr>
        <w:br w:type="page"/>
      </w:r>
    </w:p>
    <w:p w:rsidR="00ED0048" w:rsidRPr="002868E9" w:rsidRDefault="002868E9" w:rsidP="00C74454">
      <w:pPr>
        <w:pStyle w:val="1"/>
        <w:rPr>
          <w:rFonts w:cs="Arial"/>
          <w:szCs w:val="34"/>
          <w:lang w:val="en-US"/>
        </w:rPr>
      </w:pPr>
      <w:bookmarkStart w:id="49" w:name="_Toc509702701"/>
      <w:bookmarkStart w:id="50" w:name="_Toc509702739"/>
      <w:r>
        <w:rPr>
          <w:rFonts w:cs="Arial"/>
          <w:szCs w:val="34"/>
          <w:lang w:val="en-US"/>
        </w:rPr>
        <w:lastRenderedPageBreak/>
        <w:t xml:space="preserve">6 </w:t>
      </w:r>
      <w:r w:rsidR="002E712A" w:rsidRPr="002868E9">
        <w:rPr>
          <w:rFonts w:cs="Arial"/>
          <w:szCs w:val="34"/>
          <w:lang w:val="en-US"/>
        </w:rPr>
        <w:t xml:space="preserve">Η </w:t>
      </w:r>
      <w:proofErr w:type="spellStart"/>
      <w:r w:rsidR="002E712A" w:rsidRPr="002868E9">
        <w:rPr>
          <w:rFonts w:cs="Arial"/>
          <w:szCs w:val="34"/>
          <w:lang w:val="en-US"/>
        </w:rPr>
        <w:t>Οικογένειά</w:t>
      </w:r>
      <w:proofErr w:type="spellEnd"/>
      <w:r w:rsidR="002E712A" w:rsidRPr="002868E9">
        <w:rPr>
          <w:rFonts w:cs="Arial"/>
          <w:szCs w:val="34"/>
          <w:lang w:val="en-US"/>
        </w:rPr>
        <w:t xml:space="preserve"> </w:t>
      </w:r>
      <w:proofErr w:type="spellStart"/>
      <w:r w:rsidR="002E712A" w:rsidRPr="002868E9">
        <w:rPr>
          <w:rFonts w:cs="Arial"/>
          <w:szCs w:val="34"/>
          <w:lang w:val="en-US"/>
        </w:rPr>
        <w:t>μου</w:t>
      </w:r>
      <w:bookmarkEnd w:id="49"/>
      <w:bookmarkEnd w:id="50"/>
      <w:proofErr w:type="spellEnd"/>
      <w:r w:rsidR="002E712A" w:rsidRPr="002868E9">
        <w:rPr>
          <w:rFonts w:cs="Arial"/>
          <w:szCs w:val="34"/>
          <w:lang w:val="en-US"/>
        </w:rPr>
        <w:t xml:space="preserve"> </w:t>
      </w:r>
    </w:p>
    <w:p w:rsidR="00C74454" w:rsidRPr="002E712A" w:rsidRDefault="00C74454" w:rsidP="00C74454">
      <w:pPr>
        <w:pStyle w:val="1"/>
      </w:pPr>
      <w:bookmarkStart w:id="51" w:name="_Toc509702254"/>
      <w:bookmarkStart w:id="52" w:name="_Toc509702702"/>
      <w:bookmarkStart w:id="53" w:name="_Toc509702740"/>
      <w:r>
        <w:rPr>
          <w:noProof/>
        </w:rPr>
        <w:drawing>
          <wp:inline distT="0" distB="0" distL="0" distR="0" wp14:anchorId="060A7104" wp14:editId="599E5462">
            <wp:extent cx="5486400" cy="3200400"/>
            <wp:effectExtent l="0" t="0" r="19050" b="0"/>
            <wp:docPr id="8" name="Διάγραμμα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bookmarkEnd w:id="51"/>
      <w:bookmarkEnd w:id="52"/>
      <w:bookmarkEnd w:id="53"/>
    </w:p>
    <w:p w:rsidR="00ED0048" w:rsidRDefault="00ED0048">
      <w:pPr>
        <w:rPr>
          <w:lang w:val="en-US"/>
        </w:rPr>
      </w:pPr>
      <w:r>
        <w:rPr>
          <w:lang w:val="en-US"/>
        </w:rPr>
        <w:br w:type="page"/>
      </w:r>
    </w:p>
    <w:p w:rsidR="00E356F0" w:rsidRDefault="00E356F0" w:rsidP="00E356F0">
      <w:pPr>
        <w:rPr>
          <w:lang w:val="en-US"/>
        </w:rPr>
      </w:pPr>
    </w:p>
    <w:p w:rsidR="00E356F0" w:rsidRDefault="00E356F0">
      <w:pPr>
        <w:rPr>
          <w:lang w:val="en-US"/>
        </w:rPr>
      </w:pPr>
      <w:r>
        <w:rPr>
          <w:lang w:val="en-US"/>
        </w:rPr>
        <w:br w:type="page"/>
      </w:r>
    </w:p>
    <w:p w:rsidR="00E356F0" w:rsidRPr="00E356F0" w:rsidRDefault="00E356F0" w:rsidP="00E356F0">
      <w:pPr>
        <w:rPr>
          <w:lang w:val="en-US"/>
        </w:rPr>
      </w:pPr>
    </w:p>
    <w:p w:rsidR="00E356F0" w:rsidRDefault="00E356F0">
      <w:pPr>
        <w:rPr>
          <w:lang w:val="en-US"/>
        </w:rPr>
      </w:pPr>
      <w:r>
        <w:rPr>
          <w:lang w:val="en-US"/>
        </w:rPr>
        <w:br w:type="page"/>
      </w:r>
    </w:p>
    <w:p w:rsidR="00E356F0" w:rsidRDefault="00E356F0" w:rsidP="00E356F0">
      <w:pPr>
        <w:rPr>
          <w:lang w:val="en-US"/>
        </w:rPr>
      </w:pPr>
    </w:p>
    <w:p w:rsidR="00E356F0" w:rsidRPr="00E356F0" w:rsidRDefault="00E356F0" w:rsidP="00E356F0">
      <w:pPr>
        <w:rPr>
          <w:lang w:val="en-US"/>
        </w:rPr>
      </w:pPr>
    </w:p>
    <w:p w:rsidR="00E356F0" w:rsidRPr="00E356F0" w:rsidRDefault="00E356F0" w:rsidP="00E356F0">
      <w:pPr>
        <w:rPr>
          <w:lang w:val="en-US"/>
        </w:rPr>
      </w:pPr>
    </w:p>
    <w:p w:rsidR="00E356F0" w:rsidRPr="00C671F4" w:rsidRDefault="00E356F0" w:rsidP="00E356F0">
      <w:pPr>
        <w:rPr>
          <w:lang w:val="en-US"/>
        </w:rPr>
      </w:pPr>
    </w:p>
    <w:sectPr w:rsidR="00E356F0" w:rsidRPr="00C671F4" w:rsidSect="00CE222A">
      <w:headerReference w:type="default" r:id="rId17"/>
      <w:footerReference w:type="default" r:id="rId18"/>
      <w:pgSz w:w="11906" w:h="16838"/>
      <w:pgMar w:top="1418" w:right="1418" w:bottom="1418"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DF5" w:rsidRDefault="00784DF5" w:rsidP="00BC5749">
      <w:pPr>
        <w:spacing w:before="0" w:after="0" w:line="240" w:lineRule="auto"/>
      </w:pPr>
      <w:r>
        <w:separator/>
      </w:r>
    </w:p>
  </w:endnote>
  <w:endnote w:type="continuationSeparator" w:id="0">
    <w:p w:rsidR="00784DF5" w:rsidRDefault="00784DF5" w:rsidP="00BC574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56" w:author="Χρήστης των Windows" w:date="2018-03-25T17:01:00Z"/>
  <w:sdt>
    <w:sdtPr>
      <w:id w:val="1067462937"/>
      <w:docPartObj>
        <w:docPartGallery w:val="Page Numbers (Bottom of Page)"/>
        <w:docPartUnique/>
      </w:docPartObj>
    </w:sdtPr>
    <w:sdtContent>
      <w:customXmlInsRangeEnd w:id="56"/>
      <w:p w:rsidR="002E0F3A" w:rsidRDefault="002E0F3A">
        <w:pPr>
          <w:pStyle w:val="a7"/>
          <w:rPr>
            <w:ins w:id="57" w:author="Χρήστης των Windows" w:date="2018-03-25T17:01:00Z"/>
          </w:rPr>
        </w:pPr>
        <w:ins w:id="58" w:author="Χρήστης των Windows" w:date="2018-03-25T17:03:00Z">
          <w:r>
            <w:fldChar w:fldCharType="begin"/>
          </w:r>
          <w:r>
            <w:instrText xml:space="preserve"> STYLEREF  "Επικεφαλίδα 1"  \* MERGEFORMAT </w:instrText>
          </w:r>
        </w:ins>
        <w:r w:rsidR="00181145">
          <w:fldChar w:fldCharType="separate"/>
        </w:r>
        <w:r w:rsidR="00181145">
          <w:rPr>
            <w:noProof/>
          </w:rPr>
          <w:t>3 Ecosystem Ecology</w:t>
        </w:r>
        <w:ins w:id="59" w:author="Χρήστης των Windows" w:date="2018-03-25T17:03:00Z">
          <w:r>
            <w:fldChar w:fldCharType="end"/>
          </w:r>
          <w:r>
            <w:rPr>
              <w:lang w:val="en-US"/>
            </w:rPr>
            <w:t xml:space="preserve"> </w:t>
          </w:r>
        </w:ins>
        <w:ins w:id="60" w:author="Χρήστης των Windows" w:date="2018-03-25T17:01:00Z">
          <w:r>
            <w:fldChar w:fldCharType="begin"/>
          </w:r>
          <w:r>
            <w:instrText>PAGE   \* MERGEFORMAT</w:instrText>
          </w:r>
          <w:r>
            <w:fldChar w:fldCharType="separate"/>
          </w:r>
        </w:ins>
        <w:r w:rsidR="00181145">
          <w:rPr>
            <w:noProof/>
          </w:rPr>
          <w:t>5</w:t>
        </w:r>
        <w:ins w:id="61" w:author="Χρήστης των Windows" w:date="2018-03-25T17:01:00Z">
          <w:r>
            <w:fldChar w:fldCharType="end"/>
          </w:r>
        </w:ins>
      </w:p>
      <w:customXmlInsRangeStart w:id="62" w:author="Χρήστης των Windows" w:date="2018-03-25T17:01:00Z"/>
    </w:sdtContent>
  </w:sdt>
  <w:customXmlInsRangeEnd w:id="62"/>
  <w:p w:rsidR="002E0F3A" w:rsidRDefault="002E0F3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DF5" w:rsidRDefault="00784DF5" w:rsidP="00BC5749">
      <w:pPr>
        <w:spacing w:before="0" w:after="0" w:line="240" w:lineRule="auto"/>
      </w:pPr>
      <w:r>
        <w:separator/>
      </w:r>
    </w:p>
  </w:footnote>
  <w:footnote w:type="continuationSeparator" w:id="0">
    <w:p w:rsidR="00784DF5" w:rsidRDefault="00784DF5" w:rsidP="00BC574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194" w:rsidRPr="00CE222A" w:rsidRDefault="002E0F3A" w:rsidP="00FB1194">
    <w:pPr>
      <w:pStyle w:val="a6"/>
      <w:ind w:firstLine="0"/>
      <w:rPr>
        <w:lang w:val="en-US"/>
      </w:rPr>
    </w:pPr>
    <w:ins w:id="54" w:author="Χρήστης των Windows" w:date="2018-03-25T16:57:00Z">
      <w:r>
        <w:rPr>
          <w:lang w:val="en-US"/>
        </w:rPr>
        <w:fldChar w:fldCharType="begin"/>
      </w:r>
      <w:r>
        <w:rPr>
          <w:lang w:val="en-US"/>
        </w:rPr>
        <w:instrText xml:space="preserve"> STYLEREF  "Επικεφαλίδα 1"  \* MERGEFORMAT </w:instrText>
      </w:r>
    </w:ins>
    <w:r w:rsidR="00181145">
      <w:rPr>
        <w:lang w:val="en-US"/>
      </w:rPr>
      <w:fldChar w:fldCharType="separate"/>
    </w:r>
    <w:r w:rsidR="00181145">
      <w:rPr>
        <w:noProof/>
        <w:lang w:val="en-US"/>
      </w:rPr>
      <w:t>3 Ecosystem Ecology</w:t>
    </w:r>
    <w:ins w:id="55" w:author="Χρήστης των Windows" w:date="2018-03-25T16:57:00Z">
      <w:r>
        <w:rPr>
          <w:lang w:val="en-US"/>
        </w:rPr>
        <w:fldChar w:fldCharType="end"/>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10C0F"/>
    <w:multiLevelType w:val="hybridMultilevel"/>
    <w:tmpl w:val="86CE048A"/>
    <w:lvl w:ilvl="0" w:tplc="1CE4D17E">
      <w:start w:val="1"/>
      <w:numFmt w:val="decimal"/>
      <w:lvlText w:val="%1."/>
      <w:lvlJc w:val="left"/>
      <w:pPr>
        <w:ind w:left="1789" w:hanging="360"/>
      </w:pPr>
      <w:rPr>
        <w:rFonts w:hint="default"/>
      </w:rPr>
    </w:lvl>
    <w:lvl w:ilvl="1" w:tplc="04080019" w:tentative="1">
      <w:start w:val="1"/>
      <w:numFmt w:val="lowerLetter"/>
      <w:lvlText w:val="%2."/>
      <w:lvlJc w:val="left"/>
      <w:pPr>
        <w:ind w:left="2509" w:hanging="360"/>
      </w:pPr>
    </w:lvl>
    <w:lvl w:ilvl="2" w:tplc="0408001B" w:tentative="1">
      <w:start w:val="1"/>
      <w:numFmt w:val="lowerRoman"/>
      <w:lvlText w:val="%3."/>
      <w:lvlJc w:val="right"/>
      <w:pPr>
        <w:ind w:left="3229" w:hanging="180"/>
      </w:pPr>
    </w:lvl>
    <w:lvl w:ilvl="3" w:tplc="0408000F" w:tentative="1">
      <w:start w:val="1"/>
      <w:numFmt w:val="decimal"/>
      <w:lvlText w:val="%4."/>
      <w:lvlJc w:val="left"/>
      <w:pPr>
        <w:ind w:left="3949" w:hanging="360"/>
      </w:pPr>
    </w:lvl>
    <w:lvl w:ilvl="4" w:tplc="04080019" w:tentative="1">
      <w:start w:val="1"/>
      <w:numFmt w:val="lowerLetter"/>
      <w:lvlText w:val="%5."/>
      <w:lvlJc w:val="left"/>
      <w:pPr>
        <w:ind w:left="4669" w:hanging="360"/>
      </w:pPr>
    </w:lvl>
    <w:lvl w:ilvl="5" w:tplc="0408001B" w:tentative="1">
      <w:start w:val="1"/>
      <w:numFmt w:val="lowerRoman"/>
      <w:lvlText w:val="%6."/>
      <w:lvlJc w:val="right"/>
      <w:pPr>
        <w:ind w:left="5389" w:hanging="180"/>
      </w:pPr>
    </w:lvl>
    <w:lvl w:ilvl="6" w:tplc="0408000F" w:tentative="1">
      <w:start w:val="1"/>
      <w:numFmt w:val="decimal"/>
      <w:lvlText w:val="%7."/>
      <w:lvlJc w:val="left"/>
      <w:pPr>
        <w:ind w:left="6109" w:hanging="360"/>
      </w:pPr>
    </w:lvl>
    <w:lvl w:ilvl="7" w:tplc="04080019" w:tentative="1">
      <w:start w:val="1"/>
      <w:numFmt w:val="lowerLetter"/>
      <w:lvlText w:val="%8."/>
      <w:lvlJc w:val="left"/>
      <w:pPr>
        <w:ind w:left="6829" w:hanging="360"/>
      </w:pPr>
    </w:lvl>
    <w:lvl w:ilvl="8" w:tplc="0408001B" w:tentative="1">
      <w:start w:val="1"/>
      <w:numFmt w:val="lowerRoman"/>
      <w:lvlText w:val="%9."/>
      <w:lvlJc w:val="right"/>
      <w:pPr>
        <w:ind w:left="7549" w:hanging="180"/>
      </w:pPr>
    </w:lvl>
  </w:abstractNum>
  <w:abstractNum w:abstractNumId="1" w15:restartNumberingAfterBreak="0">
    <w:nsid w:val="2E88637C"/>
    <w:multiLevelType w:val="hybridMultilevel"/>
    <w:tmpl w:val="64E4DA1C"/>
    <w:lvl w:ilvl="0" w:tplc="5B264340">
      <w:start w:val="1"/>
      <w:numFmt w:val="decimal"/>
      <w:lvlText w:val="%1."/>
      <w:lvlJc w:val="left"/>
      <w:pPr>
        <w:ind w:left="1429" w:hanging="360"/>
      </w:pPr>
      <w:rPr>
        <w:rFonts w:hint="default"/>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2" w15:restartNumberingAfterBreak="0">
    <w:nsid w:val="363B2F23"/>
    <w:multiLevelType w:val="hybridMultilevel"/>
    <w:tmpl w:val="435A6288"/>
    <w:lvl w:ilvl="0" w:tplc="5510DD74">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15:restartNumberingAfterBreak="0">
    <w:nsid w:val="65ED784E"/>
    <w:multiLevelType w:val="hybridMultilevel"/>
    <w:tmpl w:val="DE7A8880"/>
    <w:lvl w:ilvl="0" w:tplc="0F021FD6">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Χρήστης των Windows">
    <w15:presenceInfo w15:providerId="None" w15:userId="Χρήστης των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FF1"/>
    <w:rsid w:val="00061C2E"/>
    <w:rsid w:val="00070B65"/>
    <w:rsid w:val="00084825"/>
    <w:rsid w:val="000C4C76"/>
    <w:rsid w:val="000F60D9"/>
    <w:rsid w:val="00181145"/>
    <w:rsid w:val="0019230C"/>
    <w:rsid w:val="001F6672"/>
    <w:rsid w:val="002868E9"/>
    <w:rsid w:val="002940B6"/>
    <w:rsid w:val="002D6994"/>
    <w:rsid w:val="002E0F3A"/>
    <w:rsid w:val="002E712A"/>
    <w:rsid w:val="002F4E1A"/>
    <w:rsid w:val="00322BA9"/>
    <w:rsid w:val="00326201"/>
    <w:rsid w:val="00387348"/>
    <w:rsid w:val="003C3238"/>
    <w:rsid w:val="00516AF9"/>
    <w:rsid w:val="00557EEE"/>
    <w:rsid w:val="005B2B32"/>
    <w:rsid w:val="00706AE0"/>
    <w:rsid w:val="0071253A"/>
    <w:rsid w:val="00773A5A"/>
    <w:rsid w:val="00784DF5"/>
    <w:rsid w:val="008339ED"/>
    <w:rsid w:val="008704F5"/>
    <w:rsid w:val="00903BB7"/>
    <w:rsid w:val="00934660"/>
    <w:rsid w:val="00A01DA3"/>
    <w:rsid w:val="00A07135"/>
    <w:rsid w:val="00AA59C5"/>
    <w:rsid w:val="00AB2FF1"/>
    <w:rsid w:val="00AC392D"/>
    <w:rsid w:val="00B1626C"/>
    <w:rsid w:val="00B172CF"/>
    <w:rsid w:val="00B67081"/>
    <w:rsid w:val="00B705DC"/>
    <w:rsid w:val="00BB56D8"/>
    <w:rsid w:val="00BC5749"/>
    <w:rsid w:val="00BD6D76"/>
    <w:rsid w:val="00C671F4"/>
    <w:rsid w:val="00C74454"/>
    <w:rsid w:val="00CE222A"/>
    <w:rsid w:val="00D26223"/>
    <w:rsid w:val="00D61CA2"/>
    <w:rsid w:val="00DD22B5"/>
    <w:rsid w:val="00E356F0"/>
    <w:rsid w:val="00E97093"/>
    <w:rsid w:val="00EB0CE6"/>
    <w:rsid w:val="00ED0048"/>
    <w:rsid w:val="00FB1194"/>
    <w:rsid w:val="00FB1FC9"/>
    <w:rsid w:val="00FF38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8C811"/>
  <w15:chartTrackingRefBased/>
  <w15:docId w15:val="{963A507E-F3A5-4CDF-8235-BF35DEDB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2B5"/>
    <w:pPr>
      <w:spacing w:before="240" w:after="240" w:line="312" w:lineRule="auto"/>
      <w:ind w:firstLine="709"/>
    </w:pPr>
    <w:rPr>
      <w:rFonts w:ascii="Times New Roman" w:hAnsi="Times New Roman"/>
    </w:rPr>
  </w:style>
  <w:style w:type="paragraph" w:styleId="1">
    <w:name w:val="heading 1"/>
    <w:basedOn w:val="a"/>
    <w:link w:val="1Char"/>
    <w:uiPriority w:val="9"/>
    <w:rsid w:val="00BD6D76"/>
    <w:pPr>
      <w:spacing w:before="100" w:beforeAutospacing="1" w:after="380" w:line="240" w:lineRule="auto"/>
      <w:outlineLvl w:val="0"/>
    </w:pPr>
    <w:rPr>
      <w:rFonts w:ascii="Arial" w:eastAsia="Times New Roman" w:hAnsi="Arial" w:cs="Times New Roman"/>
      <w:b/>
      <w:bCs/>
      <w:color w:val="FF0000"/>
      <w:kern w:val="36"/>
      <w:sz w:val="34"/>
      <w:szCs w:val="48"/>
      <w:lang w:eastAsia="el-GR"/>
    </w:rPr>
  </w:style>
  <w:style w:type="paragraph" w:styleId="2">
    <w:name w:val="heading 2"/>
    <w:basedOn w:val="a"/>
    <w:next w:val="a"/>
    <w:link w:val="2Char"/>
    <w:uiPriority w:val="9"/>
    <w:unhideWhenUsed/>
    <w:qFormat/>
    <w:rsid w:val="003C32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Char"/>
    <w:uiPriority w:val="9"/>
    <w:semiHidden/>
    <w:unhideWhenUsed/>
    <w:qFormat/>
    <w:rsid w:val="00E356F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D6D76"/>
    <w:rPr>
      <w:rFonts w:ascii="Arial" w:eastAsia="Times New Roman" w:hAnsi="Arial" w:cs="Times New Roman"/>
      <w:b/>
      <w:bCs/>
      <w:color w:val="FF0000"/>
      <w:kern w:val="36"/>
      <w:sz w:val="34"/>
      <w:szCs w:val="48"/>
      <w:lang w:eastAsia="el-GR"/>
    </w:rPr>
  </w:style>
  <w:style w:type="paragraph" w:styleId="a3">
    <w:name w:val="Balloon Text"/>
    <w:basedOn w:val="a"/>
    <w:link w:val="Char"/>
    <w:uiPriority w:val="99"/>
    <w:semiHidden/>
    <w:unhideWhenUsed/>
    <w:rsid w:val="00AB2FF1"/>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AB2FF1"/>
    <w:rPr>
      <w:rFonts w:ascii="Segoe UI" w:hAnsi="Segoe UI" w:cs="Segoe UI"/>
      <w:sz w:val="18"/>
      <w:szCs w:val="18"/>
    </w:rPr>
  </w:style>
  <w:style w:type="character" w:customStyle="1" w:styleId="3Char">
    <w:name w:val="Επικεφαλίδα 3 Char"/>
    <w:basedOn w:val="a0"/>
    <w:link w:val="3"/>
    <w:uiPriority w:val="9"/>
    <w:semiHidden/>
    <w:rsid w:val="00E356F0"/>
    <w:rPr>
      <w:rFonts w:asciiTheme="majorHAnsi" w:eastAsiaTheme="majorEastAsia" w:hAnsiTheme="majorHAnsi" w:cstheme="majorBidi"/>
      <w:color w:val="1F4D78" w:themeColor="accent1" w:themeShade="7F"/>
      <w:sz w:val="24"/>
      <w:szCs w:val="24"/>
    </w:rPr>
  </w:style>
  <w:style w:type="character" w:customStyle="1" w:styleId="2Char">
    <w:name w:val="Επικεφαλίδα 2 Char"/>
    <w:basedOn w:val="a0"/>
    <w:link w:val="2"/>
    <w:uiPriority w:val="9"/>
    <w:rsid w:val="003C3238"/>
    <w:rPr>
      <w:rFonts w:asciiTheme="majorHAnsi" w:eastAsiaTheme="majorEastAsia" w:hAnsiTheme="majorHAnsi" w:cstheme="majorBidi"/>
      <w:color w:val="2E74B5" w:themeColor="accent1" w:themeShade="BF"/>
      <w:sz w:val="26"/>
      <w:szCs w:val="26"/>
    </w:rPr>
  </w:style>
  <w:style w:type="table" w:styleId="a4">
    <w:name w:val="Table Grid"/>
    <w:basedOn w:val="a1"/>
    <w:uiPriority w:val="39"/>
    <w:rsid w:val="00DD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Char0"/>
    <w:uiPriority w:val="1"/>
    <w:qFormat/>
    <w:rsid w:val="00934660"/>
    <w:pPr>
      <w:spacing w:after="0" w:line="240" w:lineRule="auto"/>
      <w:ind w:firstLine="709"/>
    </w:pPr>
    <w:rPr>
      <w:rFonts w:ascii="Times New Roman" w:hAnsi="Times New Roman"/>
    </w:rPr>
  </w:style>
  <w:style w:type="paragraph" w:styleId="a6">
    <w:name w:val="header"/>
    <w:basedOn w:val="a"/>
    <w:link w:val="Char1"/>
    <w:uiPriority w:val="99"/>
    <w:unhideWhenUsed/>
    <w:rsid w:val="00BC5749"/>
    <w:pPr>
      <w:tabs>
        <w:tab w:val="center" w:pos="4153"/>
        <w:tab w:val="right" w:pos="8306"/>
      </w:tabs>
      <w:spacing w:before="0" w:after="0" w:line="240" w:lineRule="auto"/>
    </w:pPr>
  </w:style>
  <w:style w:type="character" w:customStyle="1" w:styleId="Char1">
    <w:name w:val="Κεφαλίδα Char"/>
    <w:basedOn w:val="a0"/>
    <w:link w:val="a6"/>
    <w:uiPriority w:val="99"/>
    <w:rsid w:val="00BC5749"/>
    <w:rPr>
      <w:rFonts w:ascii="Times New Roman" w:hAnsi="Times New Roman"/>
    </w:rPr>
  </w:style>
  <w:style w:type="paragraph" w:styleId="a7">
    <w:name w:val="footer"/>
    <w:basedOn w:val="a"/>
    <w:link w:val="Char2"/>
    <w:uiPriority w:val="99"/>
    <w:unhideWhenUsed/>
    <w:rsid w:val="00BC5749"/>
    <w:pPr>
      <w:tabs>
        <w:tab w:val="center" w:pos="4153"/>
        <w:tab w:val="right" w:pos="8306"/>
      </w:tabs>
      <w:spacing w:before="0" w:after="0" w:line="240" w:lineRule="auto"/>
    </w:pPr>
  </w:style>
  <w:style w:type="character" w:customStyle="1" w:styleId="Char2">
    <w:name w:val="Υποσέλιδο Char"/>
    <w:basedOn w:val="a0"/>
    <w:link w:val="a7"/>
    <w:uiPriority w:val="99"/>
    <w:rsid w:val="00BC5749"/>
    <w:rPr>
      <w:rFonts w:ascii="Times New Roman" w:hAnsi="Times New Roman"/>
    </w:rPr>
  </w:style>
  <w:style w:type="character" w:customStyle="1" w:styleId="Char0">
    <w:name w:val="Χωρίς διάστιχο Char"/>
    <w:basedOn w:val="a0"/>
    <w:link w:val="a5"/>
    <w:uiPriority w:val="1"/>
    <w:rsid w:val="0071253A"/>
    <w:rPr>
      <w:rFonts w:ascii="Times New Roman" w:hAnsi="Times New Roman"/>
    </w:rPr>
  </w:style>
  <w:style w:type="paragraph" w:styleId="a8">
    <w:name w:val="TOC Heading"/>
    <w:basedOn w:val="1"/>
    <w:next w:val="a"/>
    <w:uiPriority w:val="39"/>
    <w:unhideWhenUsed/>
    <w:qFormat/>
    <w:rsid w:val="002868E9"/>
    <w:pPr>
      <w:keepNext/>
      <w:keepLines/>
      <w:spacing w:before="240" w:beforeAutospacing="0" w:after="0" w:line="259" w:lineRule="auto"/>
      <w:ind w:firstLine="0"/>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2868E9"/>
    <w:pPr>
      <w:spacing w:after="100"/>
    </w:pPr>
  </w:style>
  <w:style w:type="paragraph" w:styleId="20">
    <w:name w:val="toc 2"/>
    <w:basedOn w:val="a"/>
    <w:next w:val="a"/>
    <w:autoRedefine/>
    <w:uiPriority w:val="39"/>
    <w:unhideWhenUsed/>
    <w:rsid w:val="002868E9"/>
    <w:pPr>
      <w:spacing w:after="100"/>
      <w:ind w:left="220"/>
    </w:pPr>
  </w:style>
  <w:style w:type="character" w:styleId="-">
    <w:name w:val="Hyperlink"/>
    <w:basedOn w:val="a0"/>
    <w:uiPriority w:val="99"/>
    <w:unhideWhenUsed/>
    <w:rsid w:val="002868E9"/>
    <w:rPr>
      <w:color w:val="0563C1" w:themeColor="hyperlink"/>
      <w:u w:val="single"/>
    </w:rPr>
  </w:style>
  <w:style w:type="paragraph" w:styleId="a9">
    <w:name w:val="Revision"/>
    <w:hidden/>
    <w:uiPriority w:val="99"/>
    <w:semiHidden/>
    <w:rsid w:val="00A01DA3"/>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
      <w:bodyDiv w:val="1"/>
      <w:marLeft w:val="0"/>
      <w:marRight w:val="0"/>
      <w:marTop w:val="0"/>
      <w:marBottom w:val="0"/>
      <w:divBdr>
        <w:top w:val="none" w:sz="0" w:space="0" w:color="auto"/>
        <w:left w:val="none" w:sz="0" w:space="0" w:color="auto"/>
        <w:bottom w:val="none" w:sz="0" w:space="0" w:color="auto"/>
        <w:right w:val="none" w:sz="0" w:space="0" w:color="auto"/>
      </w:divBdr>
    </w:div>
    <w:div w:id="131220346">
      <w:bodyDiv w:val="1"/>
      <w:marLeft w:val="0"/>
      <w:marRight w:val="0"/>
      <w:marTop w:val="0"/>
      <w:marBottom w:val="0"/>
      <w:divBdr>
        <w:top w:val="none" w:sz="0" w:space="0" w:color="auto"/>
        <w:left w:val="none" w:sz="0" w:space="0" w:color="auto"/>
        <w:bottom w:val="none" w:sz="0" w:space="0" w:color="auto"/>
        <w:right w:val="none" w:sz="0" w:space="0" w:color="auto"/>
      </w:divBdr>
    </w:div>
    <w:div w:id="208880615">
      <w:bodyDiv w:val="1"/>
      <w:marLeft w:val="0"/>
      <w:marRight w:val="0"/>
      <w:marTop w:val="0"/>
      <w:marBottom w:val="0"/>
      <w:divBdr>
        <w:top w:val="none" w:sz="0" w:space="0" w:color="auto"/>
        <w:left w:val="none" w:sz="0" w:space="0" w:color="auto"/>
        <w:bottom w:val="none" w:sz="0" w:space="0" w:color="auto"/>
        <w:right w:val="none" w:sz="0" w:space="0" w:color="auto"/>
      </w:divBdr>
    </w:div>
    <w:div w:id="344136530">
      <w:bodyDiv w:val="1"/>
      <w:marLeft w:val="0"/>
      <w:marRight w:val="0"/>
      <w:marTop w:val="0"/>
      <w:marBottom w:val="0"/>
      <w:divBdr>
        <w:top w:val="none" w:sz="0" w:space="0" w:color="auto"/>
        <w:left w:val="none" w:sz="0" w:space="0" w:color="auto"/>
        <w:bottom w:val="none" w:sz="0" w:space="0" w:color="auto"/>
        <w:right w:val="none" w:sz="0" w:space="0" w:color="auto"/>
      </w:divBdr>
    </w:div>
    <w:div w:id="570850483">
      <w:bodyDiv w:val="1"/>
      <w:marLeft w:val="0"/>
      <w:marRight w:val="0"/>
      <w:marTop w:val="0"/>
      <w:marBottom w:val="0"/>
      <w:divBdr>
        <w:top w:val="none" w:sz="0" w:space="0" w:color="auto"/>
        <w:left w:val="none" w:sz="0" w:space="0" w:color="auto"/>
        <w:bottom w:val="none" w:sz="0" w:space="0" w:color="auto"/>
        <w:right w:val="none" w:sz="0" w:space="0" w:color="auto"/>
      </w:divBdr>
    </w:div>
    <w:div w:id="858932803">
      <w:bodyDiv w:val="1"/>
      <w:marLeft w:val="0"/>
      <w:marRight w:val="0"/>
      <w:marTop w:val="0"/>
      <w:marBottom w:val="0"/>
      <w:divBdr>
        <w:top w:val="none" w:sz="0" w:space="0" w:color="auto"/>
        <w:left w:val="none" w:sz="0" w:space="0" w:color="auto"/>
        <w:bottom w:val="none" w:sz="0" w:space="0" w:color="auto"/>
        <w:right w:val="none" w:sz="0" w:space="0" w:color="auto"/>
      </w:divBdr>
    </w:div>
    <w:div w:id="1587809796">
      <w:bodyDiv w:val="1"/>
      <w:marLeft w:val="0"/>
      <w:marRight w:val="0"/>
      <w:marTop w:val="0"/>
      <w:marBottom w:val="0"/>
      <w:divBdr>
        <w:top w:val="none" w:sz="0" w:space="0" w:color="auto"/>
        <w:left w:val="none" w:sz="0" w:space="0" w:color="auto"/>
        <w:bottom w:val="none" w:sz="0" w:space="0" w:color="auto"/>
        <w:right w:val="none" w:sz="0" w:space="0" w:color="auto"/>
      </w:divBdr>
    </w:div>
    <w:div w:id="199780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diagramColors" Target="diagrams/colors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QuickStyle" Target="diagrams/quickStyle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87B97AA-788A-49D1-A294-8201AB2A235E}"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l-GR"/>
        </a:p>
      </dgm:t>
    </dgm:pt>
    <dgm:pt modelId="{3A4A7A1D-9338-4BDF-8191-C59B77735B08}">
      <dgm:prSet phldrT="[Κείμενο]" custT="1"/>
      <dgm:spPr/>
      <dgm:t>
        <a:bodyPr/>
        <a:lstStyle/>
        <a:p>
          <a:r>
            <a:rPr lang="el-GR" sz="2000"/>
            <a:t>Κωνσταντίνος</a:t>
          </a:r>
        </a:p>
      </dgm:t>
    </dgm:pt>
    <dgm:pt modelId="{E777D170-0BC1-4C3A-A508-4D81ADC993EC}" type="parTrans" cxnId="{13AC04A8-12CA-4FF3-9E24-7F8990184C1B}">
      <dgm:prSet/>
      <dgm:spPr/>
      <dgm:t>
        <a:bodyPr/>
        <a:lstStyle/>
        <a:p>
          <a:endParaRPr lang="el-GR"/>
        </a:p>
      </dgm:t>
    </dgm:pt>
    <dgm:pt modelId="{1E3F6194-74DC-4050-901E-64DC631218D9}" type="sibTrans" cxnId="{13AC04A8-12CA-4FF3-9E24-7F8990184C1B}">
      <dgm:prSet/>
      <dgm:spPr/>
      <dgm:t>
        <a:bodyPr/>
        <a:lstStyle/>
        <a:p>
          <a:endParaRPr lang="el-GR"/>
        </a:p>
      </dgm:t>
    </dgm:pt>
    <dgm:pt modelId="{355EDFFE-5254-4222-BCF1-409D61B55B76}" type="asst">
      <dgm:prSet phldrT="[Κείμενο]" custT="1"/>
      <dgm:spPr/>
      <dgm:t>
        <a:bodyPr/>
        <a:lstStyle/>
        <a:p>
          <a:r>
            <a:rPr lang="el-GR" sz="2000"/>
            <a:t>Αθηνά</a:t>
          </a:r>
        </a:p>
      </dgm:t>
    </dgm:pt>
    <dgm:pt modelId="{8F190213-034F-442B-8253-6BCA9C1A1A4E}" type="parTrans" cxnId="{46E6A3CF-EF34-4DCB-9C2A-34AAF14F0D6F}">
      <dgm:prSet/>
      <dgm:spPr/>
      <dgm:t>
        <a:bodyPr/>
        <a:lstStyle/>
        <a:p>
          <a:endParaRPr lang="el-GR"/>
        </a:p>
      </dgm:t>
    </dgm:pt>
    <dgm:pt modelId="{691DB8F1-C1E2-487E-86FB-BDF32E27F0E3}" type="sibTrans" cxnId="{46E6A3CF-EF34-4DCB-9C2A-34AAF14F0D6F}">
      <dgm:prSet/>
      <dgm:spPr/>
      <dgm:t>
        <a:bodyPr/>
        <a:lstStyle/>
        <a:p>
          <a:endParaRPr lang="el-GR"/>
        </a:p>
      </dgm:t>
    </dgm:pt>
    <dgm:pt modelId="{B3738A51-9F49-4BF6-B9AE-EA2D6E36E83E}">
      <dgm:prSet phldrT="[Κείμενο]" custT="1"/>
      <dgm:spPr/>
      <dgm:t>
        <a:bodyPr/>
        <a:lstStyle/>
        <a:p>
          <a:r>
            <a:rPr lang="el-GR" sz="2000"/>
            <a:t>Ιορδάνης</a:t>
          </a:r>
        </a:p>
      </dgm:t>
    </dgm:pt>
    <dgm:pt modelId="{A840E860-642E-45FD-97A6-CBFA298EB585}" type="parTrans" cxnId="{3561F395-3461-46A0-A07C-334ABC13071B}">
      <dgm:prSet/>
      <dgm:spPr/>
      <dgm:t>
        <a:bodyPr/>
        <a:lstStyle/>
        <a:p>
          <a:endParaRPr lang="el-GR"/>
        </a:p>
      </dgm:t>
    </dgm:pt>
    <dgm:pt modelId="{0A04C6A7-4DA2-445F-A7A6-3FDCCD4ECE5C}" type="sibTrans" cxnId="{3561F395-3461-46A0-A07C-334ABC13071B}">
      <dgm:prSet/>
      <dgm:spPr/>
      <dgm:t>
        <a:bodyPr/>
        <a:lstStyle/>
        <a:p>
          <a:endParaRPr lang="el-GR"/>
        </a:p>
      </dgm:t>
    </dgm:pt>
    <dgm:pt modelId="{0643F800-6B2B-45FF-B26B-CD1323AC3E3C}">
      <dgm:prSet phldrT="[Κείμενο]" custT="1"/>
      <dgm:spPr/>
      <dgm:t>
        <a:bodyPr/>
        <a:lstStyle/>
        <a:p>
          <a:r>
            <a:rPr lang="el-GR" sz="2000"/>
            <a:t>Δήμητρα</a:t>
          </a:r>
        </a:p>
      </dgm:t>
    </dgm:pt>
    <dgm:pt modelId="{E2C38CA3-0ECB-4FB9-9C55-D7C1C0D9DC07}" type="parTrans" cxnId="{96A7759B-9F30-4781-A158-BA65FAA86D8B}">
      <dgm:prSet/>
      <dgm:spPr/>
      <dgm:t>
        <a:bodyPr/>
        <a:lstStyle/>
        <a:p>
          <a:endParaRPr lang="el-GR"/>
        </a:p>
      </dgm:t>
    </dgm:pt>
    <dgm:pt modelId="{820476F2-67F1-44FF-8C28-33F50BEA3E8C}" type="sibTrans" cxnId="{96A7759B-9F30-4781-A158-BA65FAA86D8B}">
      <dgm:prSet/>
      <dgm:spPr/>
      <dgm:t>
        <a:bodyPr/>
        <a:lstStyle/>
        <a:p>
          <a:endParaRPr lang="el-GR"/>
        </a:p>
      </dgm:t>
    </dgm:pt>
    <dgm:pt modelId="{F9B0299D-43FE-4B12-BC47-FCE8A331B3BC}">
      <dgm:prSet phldrT="[Κείμενο]" custT="1"/>
      <dgm:spPr/>
      <dgm:t>
        <a:bodyPr/>
        <a:lstStyle/>
        <a:p>
          <a:r>
            <a:rPr lang="el-GR" sz="2000"/>
            <a:t>Δημήτρης</a:t>
          </a:r>
        </a:p>
      </dgm:t>
    </dgm:pt>
    <dgm:pt modelId="{8B3A52DE-CB63-46A3-B0C0-385EFE21D560}" type="parTrans" cxnId="{7F8028CC-F221-4E84-B17A-113B1A695EC1}">
      <dgm:prSet/>
      <dgm:spPr/>
      <dgm:t>
        <a:bodyPr/>
        <a:lstStyle/>
        <a:p>
          <a:endParaRPr lang="el-GR"/>
        </a:p>
      </dgm:t>
    </dgm:pt>
    <dgm:pt modelId="{B83D83CE-87FC-4469-887D-8CA3EB65CB99}" type="sibTrans" cxnId="{7F8028CC-F221-4E84-B17A-113B1A695EC1}">
      <dgm:prSet/>
      <dgm:spPr/>
      <dgm:t>
        <a:bodyPr/>
        <a:lstStyle/>
        <a:p>
          <a:endParaRPr lang="el-GR"/>
        </a:p>
      </dgm:t>
    </dgm:pt>
    <dgm:pt modelId="{F18FF596-1B88-43BA-BAC0-61F3BAFD7DB2}" type="pres">
      <dgm:prSet presAssocID="{E87B97AA-788A-49D1-A294-8201AB2A235E}" presName="hierChild1" presStyleCnt="0">
        <dgm:presLayoutVars>
          <dgm:orgChart val="1"/>
          <dgm:chPref val="1"/>
          <dgm:dir/>
          <dgm:animOne val="branch"/>
          <dgm:animLvl val="lvl"/>
          <dgm:resizeHandles/>
        </dgm:presLayoutVars>
      </dgm:prSet>
      <dgm:spPr/>
      <dgm:t>
        <a:bodyPr/>
        <a:lstStyle/>
        <a:p>
          <a:endParaRPr lang="el-GR"/>
        </a:p>
      </dgm:t>
    </dgm:pt>
    <dgm:pt modelId="{C1CEDBAE-DC0F-486C-8D7B-7FC7C7AB6275}" type="pres">
      <dgm:prSet presAssocID="{3A4A7A1D-9338-4BDF-8191-C59B77735B08}" presName="hierRoot1" presStyleCnt="0">
        <dgm:presLayoutVars>
          <dgm:hierBranch val="init"/>
        </dgm:presLayoutVars>
      </dgm:prSet>
      <dgm:spPr/>
    </dgm:pt>
    <dgm:pt modelId="{8BB77CBC-DEEC-46F8-B1AC-569E8143BD8C}" type="pres">
      <dgm:prSet presAssocID="{3A4A7A1D-9338-4BDF-8191-C59B77735B08}" presName="rootComposite1" presStyleCnt="0"/>
      <dgm:spPr/>
    </dgm:pt>
    <dgm:pt modelId="{6D24A9CC-8DD4-48BB-9B56-2C34C3DFE248}" type="pres">
      <dgm:prSet presAssocID="{3A4A7A1D-9338-4BDF-8191-C59B77735B08}" presName="rootText1" presStyleLbl="node0" presStyleIdx="0" presStyleCnt="1">
        <dgm:presLayoutVars>
          <dgm:chPref val="3"/>
        </dgm:presLayoutVars>
      </dgm:prSet>
      <dgm:spPr/>
      <dgm:t>
        <a:bodyPr/>
        <a:lstStyle/>
        <a:p>
          <a:endParaRPr lang="el-GR"/>
        </a:p>
      </dgm:t>
    </dgm:pt>
    <dgm:pt modelId="{CAA2A1E3-0BEA-435A-96F4-EDE604DE0E16}" type="pres">
      <dgm:prSet presAssocID="{3A4A7A1D-9338-4BDF-8191-C59B77735B08}" presName="rootConnector1" presStyleLbl="node1" presStyleIdx="0" presStyleCnt="0"/>
      <dgm:spPr/>
      <dgm:t>
        <a:bodyPr/>
        <a:lstStyle/>
        <a:p>
          <a:endParaRPr lang="el-GR"/>
        </a:p>
      </dgm:t>
    </dgm:pt>
    <dgm:pt modelId="{118F4790-A733-4B2E-8329-EA62E2B51D5A}" type="pres">
      <dgm:prSet presAssocID="{3A4A7A1D-9338-4BDF-8191-C59B77735B08}" presName="hierChild2" presStyleCnt="0"/>
      <dgm:spPr/>
    </dgm:pt>
    <dgm:pt modelId="{5F775E67-77C1-4FDD-B42E-FBEA9A3D3865}" type="pres">
      <dgm:prSet presAssocID="{A840E860-642E-45FD-97A6-CBFA298EB585}" presName="Name37" presStyleLbl="parChTrans1D2" presStyleIdx="0" presStyleCnt="4"/>
      <dgm:spPr/>
      <dgm:t>
        <a:bodyPr/>
        <a:lstStyle/>
        <a:p>
          <a:endParaRPr lang="el-GR"/>
        </a:p>
      </dgm:t>
    </dgm:pt>
    <dgm:pt modelId="{C4927E9D-D6FF-48ED-B1E9-17D90BE04E97}" type="pres">
      <dgm:prSet presAssocID="{B3738A51-9F49-4BF6-B9AE-EA2D6E36E83E}" presName="hierRoot2" presStyleCnt="0">
        <dgm:presLayoutVars>
          <dgm:hierBranch val="init"/>
        </dgm:presLayoutVars>
      </dgm:prSet>
      <dgm:spPr/>
    </dgm:pt>
    <dgm:pt modelId="{F9C78521-9F07-452F-8D68-BAF44E63FF50}" type="pres">
      <dgm:prSet presAssocID="{B3738A51-9F49-4BF6-B9AE-EA2D6E36E83E}" presName="rootComposite" presStyleCnt="0"/>
      <dgm:spPr/>
    </dgm:pt>
    <dgm:pt modelId="{0AC4F255-23A6-4A0B-A85B-064BA2D74574}" type="pres">
      <dgm:prSet presAssocID="{B3738A51-9F49-4BF6-B9AE-EA2D6E36E83E}" presName="rootText" presStyleLbl="node2" presStyleIdx="0" presStyleCnt="3">
        <dgm:presLayoutVars>
          <dgm:chPref val="3"/>
        </dgm:presLayoutVars>
      </dgm:prSet>
      <dgm:spPr/>
      <dgm:t>
        <a:bodyPr/>
        <a:lstStyle/>
        <a:p>
          <a:endParaRPr lang="el-GR"/>
        </a:p>
      </dgm:t>
    </dgm:pt>
    <dgm:pt modelId="{F1E93D77-F1C3-42F8-BFDA-8A5C8B74C4B5}" type="pres">
      <dgm:prSet presAssocID="{B3738A51-9F49-4BF6-B9AE-EA2D6E36E83E}" presName="rootConnector" presStyleLbl="node2" presStyleIdx="0" presStyleCnt="3"/>
      <dgm:spPr/>
      <dgm:t>
        <a:bodyPr/>
        <a:lstStyle/>
        <a:p>
          <a:endParaRPr lang="el-GR"/>
        </a:p>
      </dgm:t>
    </dgm:pt>
    <dgm:pt modelId="{6FB8D4FB-DB46-41DE-8866-D0D922F62111}" type="pres">
      <dgm:prSet presAssocID="{B3738A51-9F49-4BF6-B9AE-EA2D6E36E83E}" presName="hierChild4" presStyleCnt="0"/>
      <dgm:spPr/>
    </dgm:pt>
    <dgm:pt modelId="{E49AA1D7-7EFF-4312-AA63-CC5E61EC9DA2}" type="pres">
      <dgm:prSet presAssocID="{B3738A51-9F49-4BF6-B9AE-EA2D6E36E83E}" presName="hierChild5" presStyleCnt="0"/>
      <dgm:spPr/>
    </dgm:pt>
    <dgm:pt modelId="{C7F504F0-5B39-4866-A2FA-833C2580791C}" type="pres">
      <dgm:prSet presAssocID="{E2C38CA3-0ECB-4FB9-9C55-D7C1C0D9DC07}" presName="Name37" presStyleLbl="parChTrans1D2" presStyleIdx="1" presStyleCnt="4"/>
      <dgm:spPr/>
      <dgm:t>
        <a:bodyPr/>
        <a:lstStyle/>
        <a:p>
          <a:endParaRPr lang="el-GR"/>
        </a:p>
      </dgm:t>
    </dgm:pt>
    <dgm:pt modelId="{417B95AA-D54B-40B0-AAF7-F1346897FAB2}" type="pres">
      <dgm:prSet presAssocID="{0643F800-6B2B-45FF-B26B-CD1323AC3E3C}" presName="hierRoot2" presStyleCnt="0">
        <dgm:presLayoutVars>
          <dgm:hierBranch val="init"/>
        </dgm:presLayoutVars>
      </dgm:prSet>
      <dgm:spPr/>
    </dgm:pt>
    <dgm:pt modelId="{B9625372-4FC1-41FA-B598-0F955E2D88FF}" type="pres">
      <dgm:prSet presAssocID="{0643F800-6B2B-45FF-B26B-CD1323AC3E3C}" presName="rootComposite" presStyleCnt="0"/>
      <dgm:spPr/>
    </dgm:pt>
    <dgm:pt modelId="{D10965C7-C9F2-4540-8B50-19A3A30907B5}" type="pres">
      <dgm:prSet presAssocID="{0643F800-6B2B-45FF-B26B-CD1323AC3E3C}" presName="rootText" presStyleLbl="node2" presStyleIdx="1" presStyleCnt="3">
        <dgm:presLayoutVars>
          <dgm:chPref val="3"/>
        </dgm:presLayoutVars>
      </dgm:prSet>
      <dgm:spPr/>
      <dgm:t>
        <a:bodyPr/>
        <a:lstStyle/>
        <a:p>
          <a:endParaRPr lang="el-GR"/>
        </a:p>
      </dgm:t>
    </dgm:pt>
    <dgm:pt modelId="{83714B4E-57DA-407F-A0C9-AD0D0A580427}" type="pres">
      <dgm:prSet presAssocID="{0643F800-6B2B-45FF-B26B-CD1323AC3E3C}" presName="rootConnector" presStyleLbl="node2" presStyleIdx="1" presStyleCnt="3"/>
      <dgm:spPr/>
      <dgm:t>
        <a:bodyPr/>
        <a:lstStyle/>
        <a:p>
          <a:endParaRPr lang="el-GR"/>
        </a:p>
      </dgm:t>
    </dgm:pt>
    <dgm:pt modelId="{FA3736A6-DFAE-4FB6-83D7-F6ED9FDD6A0A}" type="pres">
      <dgm:prSet presAssocID="{0643F800-6B2B-45FF-B26B-CD1323AC3E3C}" presName="hierChild4" presStyleCnt="0"/>
      <dgm:spPr/>
    </dgm:pt>
    <dgm:pt modelId="{A9432EF2-DA8D-49DF-B59C-EE09703C01C2}" type="pres">
      <dgm:prSet presAssocID="{0643F800-6B2B-45FF-B26B-CD1323AC3E3C}" presName="hierChild5" presStyleCnt="0"/>
      <dgm:spPr/>
    </dgm:pt>
    <dgm:pt modelId="{AF2E0056-3853-4CCF-A623-2728616CB852}" type="pres">
      <dgm:prSet presAssocID="{8B3A52DE-CB63-46A3-B0C0-385EFE21D560}" presName="Name37" presStyleLbl="parChTrans1D2" presStyleIdx="2" presStyleCnt="4"/>
      <dgm:spPr/>
      <dgm:t>
        <a:bodyPr/>
        <a:lstStyle/>
        <a:p>
          <a:endParaRPr lang="el-GR"/>
        </a:p>
      </dgm:t>
    </dgm:pt>
    <dgm:pt modelId="{5987369E-6BBA-47AE-BC55-71CC13AF0233}" type="pres">
      <dgm:prSet presAssocID="{F9B0299D-43FE-4B12-BC47-FCE8A331B3BC}" presName="hierRoot2" presStyleCnt="0">
        <dgm:presLayoutVars>
          <dgm:hierBranch val="init"/>
        </dgm:presLayoutVars>
      </dgm:prSet>
      <dgm:spPr/>
    </dgm:pt>
    <dgm:pt modelId="{8E60BBFC-9A0A-4783-BEA2-C07AA2CFB8EF}" type="pres">
      <dgm:prSet presAssocID="{F9B0299D-43FE-4B12-BC47-FCE8A331B3BC}" presName="rootComposite" presStyleCnt="0"/>
      <dgm:spPr/>
    </dgm:pt>
    <dgm:pt modelId="{75730710-1A27-4F35-80D8-9E5E53009205}" type="pres">
      <dgm:prSet presAssocID="{F9B0299D-43FE-4B12-BC47-FCE8A331B3BC}" presName="rootText" presStyleLbl="node2" presStyleIdx="2" presStyleCnt="3">
        <dgm:presLayoutVars>
          <dgm:chPref val="3"/>
        </dgm:presLayoutVars>
      </dgm:prSet>
      <dgm:spPr/>
      <dgm:t>
        <a:bodyPr/>
        <a:lstStyle/>
        <a:p>
          <a:endParaRPr lang="el-GR"/>
        </a:p>
      </dgm:t>
    </dgm:pt>
    <dgm:pt modelId="{CF9551FA-4A59-4533-AB1D-F770ABF05C38}" type="pres">
      <dgm:prSet presAssocID="{F9B0299D-43FE-4B12-BC47-FCE8A331B3BC}" presName="rootConnector" presStyleLbl="node2" presStyleIdx="2" presStyleCnt="3"/>
      <dgm:spPr/>
      <dgm:t>
        <a:bodyPr/>
        <a:lstStyle/>
        <a:p>
          <a:endParaRPr lang="el-GR"/>
        </a:p>
      </dgm:t>
    </dgm:pt>
    <dgm:pt modelId="{61D5DBA2-0388-45AA-8D64-A2E75190F1AD}" type="pres">
      <dgm:prSet presAssocID="{F9B0299D-43FE-4B12-BC47-FCE8A331B3BC}" presName="hierChild4" presStyleCnt="0"/>
      <dgm:spPr/>
    </dgm:pt>
    <dgm:pt modelId="{A5C0F24D-A90E-406F-B3AD-D6E28FC3568B}" type="pres">
      <dgm:prSet presAssocID="{F9B0299D-43FE-4B12-BC47-FCE8A331B3BC}" presName="hierChild5" presStyleCnt="0"/>
      <dgm:spPr/>
    </dgm:pt>
    <dgm:pt modelId="{BAD5563D-B2DA-48B8-A792-6D9BC64ABACE}" type="pres">
      <dgm:prSet presAssocID="{3A4A7A1D-9338-4BDF-8191-C59B77735B08}" presName="hierChild3" presStyleCnt="0"/>
      <dgm:spPr/>
    </dgm:pt>
    <dgm:pt modelId="{CC30680A-CD25-4D25-9AA8-01D360106A20}" type="pres">
      <dgm:prSet presAssocID="{8F190213-034F-442B-8253-6BCA9C1A1A4E}" presName="Name111" presStyleLbl="parChTrans1D2" presStyleIdx="3" presStyleCnt="4"/>
      <dgm:spPr/>
      <dgm:t>
        <a:bodyPr/>
        <a:lstStyle/>
        <a:p>
          <a:endParaRPr lang="el-GR"/>
        </a:p>
      </dgm:t>
    </dgm:pt>
    <dgm:pt modelId="{DD1267B5-141F-4061-BB27-6F361403460B}" type="pres">
      <dgm:prSet presAssocID="{355EDFFE-5254-4222-BCF1-409D61B55B76}" presName="hierRoot3" presStyleCnt="0">
        <dgm:presLayoutVars>
          <dgm:hierBranch val="init"/>
        </dgm:presLayoutVars>
      </dgm:prSet>
      <dgm:spPr/>
    </dgm:pt>
    <dgm:pt modelId="{AB1E5F52-E1F9-4850-A8F6-554E62506C87}" type="pres">
      <dgm:prSet presAssocID="{355EDFFE-5254-4222-BCF1-409D61B55B76}" presName="rootComposite3" presStyleCnt="0"/>
      <dgm:spPr/>
    </dgm:pt>
    <dgm:pt modelId="{8F65776E-3321-4880-AB81-0960C6EDDA63}" type="pres">
      <dgm:prSet presAssocID="{355EDFFE-5254-4222-BCF1-409D61B55B76}" presName="rootText3" presStyleLbl="asst1" presStyleIdx="0" presStyleCnt="1">
        <dgm:presLayoutVars>
          <dgm:chPref val="3"/>
        </dgm:presLayoutVars>
      </dgm:prSet>
      <dgm:spPr/>
      <dgm:t>
        <a:bodyPr/>
        <a:lstStyle/>
        <a:p>
          <a:endParaRPr lang="el-GR"/>
        </a:p>
      </dgm:t>
    </dgm:pt>
    <dgm:pt modelId="{ECAF9E91-BAED-475E-8209-CC834C5B2CF0}" type="pres">
      <dgm:prSet presAssocID="{355EDFFE-5254-4222-BCF1-409D61B55B76}" presName="rootConnector3" presStyleLbl="asst1" presStyleIdx="0" presStyleCnt="1"/>
      <dgm:spPr/>
      <dgm:t>
        <a:bodyPr/>
        <a:lstStyle/>
        <a:p>
          <a:endParaRPr lang="el-GR"/>
        </a:p>
      </dgm:t>
    </dgm:pt>
    <dgm:pt modelId="{7225E10F-A636-44C2-A427-20A4BA6C3728}" type="pres">
      <dgm:prSet presAssocID="{355EDFFE-5254-4222-BCF1-409D61B55B76}" presName="hierChild6" presStyleCnt="0"/>
      <dgm:spPr/>
    </dgm:pt>
    <dgm:pt modelId="{DD61FD47-B8E0-43B6-9C8F-91A27E1CDBCC}" type="pres">
      <dgm:prSet presAssocID="{355EDFFE-5254-4222-BCF1-409D61B55B76}" presName="hierChild7" presStyleCnt="0"/>
      <dgm:spPr/>
    </dgm:pt>
  </dgm:ptLst>
  <dgm:cxnLst>
    <dgm:cxn modelId="{BC08C9F2-1FE0-431B-9581-EE6A4074E18E}" type="presOf" srcId="{3A4A7A1D-9338-4BDF-8191-C59B77735B08}" destId="{CAA2A1E3-0BEA-435A-96F4-EDE604DE0E16}" srcOrd="1" destOrd="0" presId="urn:microsoft.com/office/officeart/2005/8/layout/orgChart1"/>
    <dgm:cxn modelId="{08A5C798-4854-4F56-9723-2B5B178DA3C6}" type="presOf" srcId="{A840E860-642E-45FD-97A6-CBFA298EB585}" destId="{5F775E67-77C1-4FDD-B42E-FBEA9A3D3865}" srcOrd="0" destOrd="0" presId="urn:microsoft.com/office/officeart/2005/8/layout/orgChart1"/>
    <dgm:cxn modelId="{7F8028CC-F221-4E84-B17A-113B1A695EC1}" srcId="{3A4A7A1D-9338-4BDF-8191-C59B77735B08}" destId="{F9B0299D-43FE-4B12-BC47-FCE8A331B3BC}" srcOrd="3" destOrd="0" parTransId="{8B3A52DE-CB63-46A3-B0C0-385EFE21D560}" sibTransId="{B83D83CE-87FC-4469-887D-8CA3EB65CB99}"/>
    <dgm:cxn modelId="{A73B553D-2695-4912-913E-BE1B7D4FF251}" type="presOf" srcId="{8F190213-034F-442B-8253-6BCA9C1A1A4E}" destId="{CC30680A-CD25-4D25-9AA8-01D360106A20}" srcOrd="0" destOrd="0" presId="urn:microsoft.com/office/officeart/2005/8/layout/orgChart1"/>
    <dgm:cxn modelId="{30582808-DE10-4409-BF4C-E830CB95F500}" type="presOf" srcId="{F9B0299D-43FE-4B12-BC47-FCE8A331B3BC}" destId="{CF9551FA-4A59-4533-AB1D-F770ABF05C38}" srcOrd="1" destOrd="0" presId="urn:microsoft.com/office/officeart/2005/8/layout/orgChart1"/>
    <dgm:cxn modelId="{9C5E582A-B4CB-47BB-9B77-3E0BD221B2D2}" type="presOf" srcId="{0643F800-6B2B-45FF-B26B-CD1323AC3E3C}" destId="{83714B4E-57DA-407F-A0C9-AD0D0A580427}" srcOrd="1" destOrd="0" presId="urn:microsoft.com/office/officeart/2005/8/layout/orgChart1"/>
    <dgm:cxn modelId="{A8E1FA54-E20B-4DFB-8A9E-21E82A5CC4CC}" type="presOf" srcId="{8B3A52DE-CB63-46A3-B0C0-385EFE21D560}" destId="{AF2E0056-3853-4CCF-A623-2728616CB852}" srcOrd="0" destOrd="0" presId="urn:microsoft.com/office/officeart/2005/8/layout/orgChart1"/>
    <dgm:cxn modelId="{F08B1C6E-FE61-4B20-ADD3-741ABB04A112}" type="presOf" srcId="{355EDFFE-5254-4222-BCF1-409D61B55B76}" destId="{8F65776E-3321-4880-AB81-0960C6EDDA63}" srcOrd="0" destOrd="0" presId="urn:microsoft.com/office/officeart/2005/8/layout/orgChart1"/>
    <dgm:cxn modelId="{46E6A3CF-EF34-4DCB-9C2A-34AAF14F0D6F}" srcId="{3A4A7A1D-9338-4BDF-8191-C59B77735B08}" destId="{355EDFFE-5254-4222-BCF1-409D61B55B76}" srcOrd="0" destOrd="0" parTransId="{8F190213-034F-442B-8253-6BCA9C1A1A4E}" sibTransId="{691DB8F1-C1E2-487E-86FB-BDF32E27F0E3}"/>
    <dgm:cxn modelId="{2AB2CE44-4564-4A78-AF14-5E714AFA2AD0}" type="presOf" srcId="{3A4A7A1D-9338-4BDF-8191-C59B77735B08}" destId="{6D24A9CC-8DD4-48BB-9B56-2C34C3DFE248}" srcOrd="0" destOrd="0" presId="urn:microsoft.com/office/officeart/2005/8/layout/orgChart1"/>
    <dgm:cxn modelId="{13AC04A8-12CA-4FF3-9E24-7F8990184C1B}" srcId="{E87B97AA-788A-49D1-A294-8201AB2A235E}" destId="{3A4A7A1D-9338-4BDF-8191-C59B77735B08}" srcOrd="0" destOrd="0" parTransId="{E777D170-0BC1-4C3A-A508-4D81ADC993EC}" sibTransId="{1E3F6194-74DC-4050-901E-64DC631218D9}"/>
    <dgm:cxn modelId="{96A7759B-9F30-4781-A158-BA65FAA86D8B}" srcId="{3A4A7A1D-9338-4BDF-8191-C59B77735B08}" destId="{0643F800-6B2B-45FF-B26B-CD1323AC3E3C}" srcOrd="2" destOrd="0" parTransId="{E2C38CA3-0ECB-4FB9-9C55-D7C1C0D9DC07}" sibTransId="{820476F2-67F1-44FF-8C28-33F50BEA3E8C}"/>
    <dgm:cxn modelId="{3561F395-3461-46A0-A07C-334ABC13071B}" srcId="{3A4A7A1D-9338-4BDF-8191-C59B77735B08}" destId="{B3738A51-9F49-4BF6-B9AE-EA2D6E36E83E}" srcOrd="1" destOrd="0" parTransId="{A840E860-642E-45FD-97A6-CBFA298EB585}" sibTransId="{0A04C6A7-4DA2-445F-A7A6-3FDCCD4ECE5C}"/>
    <dgm:cxn modelId="{8B7B3BE3-CE96-43A2-93C3-7D2E9C209295}" type="presOf" srcId="{355EDFFE-5254-4222-BCF1-409D61B55B76}" destId="{ECAF9E91-BAED-475E-8209-CC834C5B2CF0}" srcOrd="1" destOrd="0" presId="urn:microsoft.com/office/officeart/2005/8/layout/orgChart1"/>
    <dgm:cxn modelId="{29B473D3-A261-4510-A311-BF120F4599B9}" type="presOf" srcId="{B3738A51-9F49-4BF6-B9AE-EA2D6E36E83E}" destId="{0AC4F255-23A6-4A0B-A85B-064BA2D74574}" srcOrd="0" destOrd="0" presId="urn:microsoft.com/office/officeart/2005/8/layout/orgChart1"/>
    <dgm:cxn modelId="{A47B0FB6-7695-4C28-842F-6824C13CDADB}" type="presOf" srcId="{B3738A51-9F49-4BF6-B9AE-EA2D6E36E83E}" destId="{F1E93D77-F1C3-42F8-BFDA-8A5C8B74C4B5}" srcOrd="1" destOrd="0" presId="urn:microsoft.com/office/officeart/2005/8/layout/orgChart1"/>
    <dgm:cxn modelId="{B6B8242C-B2E8-4E9E-B5C9-1F77ECE3F400}" type="presOf" srcId="{0643F800-6B2B-45FF-B26B-CD1323AC3E3C}" destId="{D10965C7-C9F2-4540-8B50-19A3A30907B5}" srcOrd="0" destOrd="0" presId="urn:microsoft.com/office/officeart/2005/8/layout/orgChart1"/>
    <dgm:cxn modelId="{7AF8D5C3-3962-4338-BFC2-FEE3B847ABB2}" type="presOf" srcId="{F9B0299D-43FE-4B12-BC47-FCE8A331B3BC}" destId="{75730710-1A27-4F35-80D8-9E5E53009205}" srcOrd="0" destOrd="0" presId="urn:microsoft.com/office/officeart/2005/8/layout/orgChart1"/>
    <dgm:cxn modelId="{02C15A71-1ABC-4B4B-BD9D-ADC7BB0DE557}" type="presOf" srcId="{E87B97AA-788A-49D1-A294-8201AB2A235E}" destId="{F18FF596-1B88-43BA-BAC0-61F3BAFD7DB2}" srcOrd="0" destOrd="0" presId="urn:microsoft.com/office/officeart/2005/8/layout/orgChart1"/>
    <dgm:cxn modelId="{131AEF29-C815-4721-B2CB-6EE6A9F0DE51}" type="presOf" srcId="{E2C38CA3-0ECB-4FB9-9C55-D7C1C0D9DC07}" destId="{C7F504F0-5B39-4866-A2FA-833C2580791C}" srcOrd="0" destOrd="0" presId="urn:microsoft.com/office/officeart/2005/8/layout/orgChart1"/>
    <dgm:cxn modelId="{2C4AE1AF-D8C8-4D25-A753-A450D604E68C}" type="presParOf" srcId="{F18FF596-1B88-43BA-BAC0-61F3BAFD7DB2}" destId="{C1CEDBAE-DC0F-486C-8D7B-7FC7C7AB6275}" srcOrd="0" destOrd="0" presId="urn:microsoft.com/office/officeart/2005/8/layout/orgChart1"/>
    <dgm:cxn modelId="{13553CE8-F19A-460C-AF47-373B8BB828F9}" type="presParOf" srcId="{C1CEDBAE-DC0F-486C-8D7B-7FC7C7AB6275}" destId="{8BB77CBC-DEEC-46F8-B1AC-569E8143BD8C}" srcOrd="0" destOrd="0" presId="urn:microsoft.com/office/officeart/2005/8/layout/orgChart1"/>
    <dgm:cxn modelId="{075D14F8-49F2-41F2-9798-1870C9490979}" type="presParOf" srcId="{8BB77CBC-DEEC-46F8-B1AC-569E8143BD8C}" destId="{6D24A9CC-8DD4-48BB-9B56-2C34C3DFE248}" srcOrd="0" destOrd="0" presId="urn:microsoft.com/office/officeart/2005/8/layout/orgChart1"/>
    <dgm:cxn modelId="{33508649-6D78-4736-B2E7-46FF2234F4AC}" type="presParOf" srcId="{8BB77CBC-DEEC-46F8-B1AC-569E8143BD8C}" destId="{CAA2A1E3-0BEA-435A-96F4-EDE604DE0E16}" srcOrd="1" destOrd="0" presId="urn:microsoft.com/office/officeart/2005/8/layout/orgChart1"/>
    <dgm:cxn modelId="{52FD02D0-7732-482F-A5A7-09C2E039BF1E}" type="presParOf" srcId="{C1CEDBAE-DC0F-486C-8D7B-7FC7C7AB6275}" destId="{118F4790-A733-4B2E-8329-EA62E2B51D5A}" srcOrd="1" destOrd="0" presId="urn:microsoft.com/office/officeart/2005/8/layout/orgChart1"/>
    <dgm:cxn modelId="{4DB801D0-8CCE-4807-9AC5-1908CD5F96B1}" type="presParOf" srcId="{118F4790-A733-4B2E-8329-EA62E2B51D5A}" destId="{5F775E67-77C1-4FDD-B42E-FBEA9A3D3865}" srcOrd="0" destOrd="0" presId="urn:microsoft.com/office/officeart/2005/8/layout/orgChart1"/>
    <dgm:cxn modelId="{CB02947B-334E-4B80-946A-492F351F2305}" type="presParOf" srcId="{118F4790-A733-4B2E-8329-EA62E2B51D5A}" destId="{C4927E9D-D6FF-48ED-B1E9-17D90BE04E97}" srcOrd="1" destOrd="0" presId="urn:microsoft.com/office/officeart/2005/8/layout/orgChart1"/>
    <dgm:cxn modelId="{9110D866-C383-418D-B6D8-1AAF2E4B45E8}" type="presParOf" srcId="{C4927E9D-D6FF-48ED-B1E9-17D90BE04E97}" destId="{F9C78521-9F07-452F-8D68-BAF44E63FF50}" srcOrd="0" destOrd="0" presId="urn:microsoft.com/office/officeart/2005/8/layout/orgChart1"/>
    <dgm:cxn modelId="{5A385B61-2D4E-4DBC-9969-21CDA1B3273F}" type="presParOf" srcId="{F9C78521-9F07-452F-8D68-BAF44E63FF50}" destId="{0AC4F255-23A6-4A0B-A85B-064BA2D74574}" srcOrd="0" destOrd="0" presId="urn:microsoft.com/office/officeart/2005/8/layout/orgChart1"/>
    <dgm:cxn modelId="{36C403BD-70A1-43E9-93EC-930072180DE4}" type="presParOf" srcId="{F9C78521-9F07-452F-8D68-BAF44E63FF50}" destId="{F1E93D77-F1C3-42F8-BFDA-8A5C8B74C4B5}" srcOrd="1" destOrd="0" presId="urn:microsoft.com/office/officeart/2005/8/layout/orgChart1"/>
    <dgm:cxn modelId="{94F76D60-BC06-47C6-B59F-8F57365D06F1}" type="presParOf" srcId="{C4927E9D-D6FF-48ED-B1E9-17D90BE04E97}" destId="{6FB8D4FB-DB46-41DE-8866-D0D922F62111}" srcOrd="1" destOrd="0" presId="urn:microsoft.com/office/officeart/2005/8/layout/orgChart1"/>
    <dgm:cxn modelId="{BB90A991-BCCD-47FE-8A19-9712CED728C9}" type="presParOf" srcId="{C4927E9D-D6FF-48ED-B1E9-17D90BE04E97}" destId="{E49AA1D7-7EFF-4312-AA63-CC5E61EC9DA2}" srcOrd="2" destOrd="0" presId="urn:microsoft.com/office/officeart/2005/8/layout/orgChart1"/>
    <dgm:cxn modelId="{C25E2611-B8C9-44F2-8095-0C1D73DBB82C}" type="presParOf" srcId="{118F4790-A733-4B2E-8329-EA62E2B51D5A}" destId="{C7F504F0-5B39-4866-A2FA-833C2580791C}" srcOrd="2" destOrd="0" presId="urn:microsoft.com/office/officeart/2005/8/layout/orgChart1"/>
    <dgm:cxn modelId="{5AA87021-3C76-4026-A797-D87CA40BAC2B}" type="presParOf" srcId="{118F4790-A733-4B2E-8329-EA62E2B51D5A}" destId="{417B95AA-D54B-40B0-AAF7-F1346897FAB2}" srcOrd="3" destOrd="0" presId="urn:microsoft.com/office/officeart/2005/8/layout/orgChart1"/>
    <dgm:cxn modelId="{5C1ADB74-E66C-4AB3-9FE1-45A8AD1F19BB}" type="presParOf" srcId="{417B95AA-D54B-40B0-AAF7-F1346897FAB2}" destId="{B9625372-4FC1-41FA-B598-0F955E2D88FF}" srcOrd="0" destOrd="0" presId="urn:microsoft.com/office/officeart/2005/8/layout/orgChart1"/>
    <dgm:cxn modelId="{F62EA92C-EC03-47F3-AE9F-0DA1F0907B5D}" type="presParOf" srcId="{B9625372-4FC1-41FA-B598-0F955E2D88FF}" destId="{D10965C7-C9F2-4540-8B50-19A3A30907B5}" srcOrd="0" destOrd="0" presId="urn:microsoft.com/office/officeart/2005/8/layout/orgChart1"/>
    <dgm:cxn modelId="{22760C18-3E8C-481E-BE75-B5504CC6094B}" type="presParOf" srcId="{B9625372-4FC1-41FA-B598-0F955E2D88FF}" destId="{83714B4E-57DA-407F-A0C9-AD0D0A580427}" srcOrd="1" destOrd="0" presId="urn:microsoft.com/office/officeart/2005/8/layout/orgChart1"/>
    <dgm:cxn modelId="{6B393888-0A9A-4604-852A-01DBA9633D89}" type="presParOf" srcId="{417B95AA-D54B-40B0-AAF7-F1346897FAB2}" destId="{FA3736A6-DFAE-4FB6-83D7-F6ED9FDD6A0A}" srcOrd="1" destOrd="0" presId="urn:microsoft.com/office/officeart/2005/8/layout/orgChart1"/>
    <dgm:cxn modelId="{36271579-FA26-4D6F-BC3F-D505C0BC2768}" type="presParOf" srcId="{417B95AA-D54B-40B0-AAF7-F1346897FAB2}" destId="{A9432EF2-DA8D-49DF-B59C-EE09703C01C2}" srcOrd="2" destOrd="0" presId="urn:microsoft.com/office/officeart/2005/8/layout/orgChart1"/>
    <dgm:cxn modelId="{43B2FCAD-B2A7-43D6-AB58-38C7E5EBE322}" type="presParOf" srcId="{118F4790-A733-4B2E-8329-EA62E2B51D5A}" destId="{AF2E0056-3853-4CCF-A623-2728616CB852}" srcOrd="4" destOrd="0" presId="urn:microsoft.com/office/officeart/2005/8/layout/orgChart1"/>
    <dgm:cxn modelId="{941C8C22-8678-4956-AA33-C0F0F81D4D11}" type="presParOf" srcId="{118F4790-A733-4B2E-8329-EA62E2B51D5A}" destId="{5987369E-6BBA-47AE-BC55-71CC13AF0233}" srcOrd="5" destOrd="0" presId="urn:microsoft.com/office/officeart/2005/8/layout/orgChart1"/>
    <dgm:cxn modelId="{76D5FE00-C267-4063-8C89-7C13216881CA}" type="presParOf" srcId="{5987369E-6BBA-47AE-BC55-71CC13AF0233}" destId="{8E60BBFC-9A0A-4783-BEA2-C07AA2CFB8EF}" srcOrd="0" destOrd="0" presId="urn:microsoft.com/office/officeart/2005/8/layout/orgChart1"/>
    <dgm:cxn modelId="{4F616093-F3BF-43FC-9346-A65C882252F0}" type="presParOf" srcId="{8E60BBFC-9A0A-4783-BEA2-C07AA2CFB8EF}" destId="{75730710-1A27-4F35-80D8-9E5E53009205}" srcOrd="0" destOrd="0" presId="urn:microsoft.com/office/officeart/2005/8/layout/orgChart1"/>
    <dgm:cxn modelId="{EBF4C7E9-E203-430C-A935-DEFF68DBC7FF}" type="presParOf" srcId="{8E60BBFC-9A0A-4783-BEA2-C07AA2CFB8EF}" destId="{CF9551FA-4A59-4533-AB1D-F770ABF05C38}" srcOrd="1" destOrd="0" presId="urn:microsoft.com/office/officeart/2005/8/layout/orgChart1"/>
    <dgm:cxn modelId="{03F2F382-B46B-417B-82F0-0F3208A2B11B}" type="presParOf" srcId="{5987369E-6BBA-47AE-BC55-71CC13AF0233}" destId="{61D5DBA2-0388-45AA-8D64-A2E75190F1AD}" srcOrd="1" destOrd="0" presId="urn:microsoft.com/office/officeart/2005/8/layout/orgChart1"/>
    <dgm:cxn modelId="{17CABF5B-284A-4045-8D5B-CFB0EDED17F0}" type="presParOf" srcId="{5987369E-6BBA-47AE-BC55-71CC13AF0233}" destId="{A5C0F24D-A90E-406F-B3AD-D6E28FC3568B}" srcOrd="2" destOrd="0" presId="urn:microsoft.com/office/officeart/2005/8/layout/orgChart1"/>
    <dgm:cxn modelId="{FCB74B9F-6EB0-4147-BDD9-9EC05FC452DD}" type="presParOf" srcId="{C1CEDBAE-DC0F-486C-8D7B-7FC7C7AB6275}" destId="{BAD5563D-B2DA-48B8-A792-6D9BC64ABACE}" srcOrd="2" destOrd="0" presId="urn:microsoft.com/office/officeart/2005/8/layout/orgChart1"/>
    <dgm:cxn modelId="{E2A813D8-57D1-4CB9-8909-2924D04450A9}" type="presParOf" srcId="{BAD5563D-B2DA-48B8-A792-6D9BC64ABACE}" destId="{CC30680A-CD25-4D25-9AA8-01D360106A20}" srcOrd="0" destOrd="0" presId="urn:microsoft.com/office/officeart/2005/8/layout/orgChart1"/>
    <dgm:cxn modelId="{AFC34732-5997-43F0-83B7-FAB1E844BEE0}" type="presParOf" srcId="{BAD5563D-B2DA-48B8-A792-6D9BC64ABACE}" destId="{DD1267B5-141F-4061-BB27-6F361403460B}" srcOrd="1" destOrd="0" presId="urn:microsoft.com/office/officeart/2005/8/layout/orgChart1"/>
    <dgm:cxn modelId="{3DAA0659-3E8F-42FD-97AC-19D71E3B199D}" type="presParOf" srcId="{DD1267B5-141F-4061-BB27-6F361403460B}" destId="{AB1E5F52-E1F9-4850-A8F6-554E62506C87}" srcOrd="0" destOrd="0" presId="urn:microsoft.com/office/officeart/2005/8/layout/orgChart1"/>
    <dgm:cxn modelId="{7D5AA894-4A33-4A09-99DD-EF92255A95A5}" type="presParOf" srcId="{AB1E5F52-E1F9-4850-A8F6-554E62506C87}" destId="{8F65776E-3321-4880-AB81-0960C6EDDA63}" srcOrd="0" destOrd="0" presId="urn:microsoft.com/office/officeart/2005/8/layout/orgChart1"/>
    <dgm:cxn modelId="{8CB7E4D0-94CB-4519-B468-15ACA6D0889E}" type="presParOf" srcId="{AB1E5F52-E1F9-4850-A8F6-554E62506C87}" destId="{ECAF9E91-BAED-475E-8209-CC834C5B2CF0}" srcOrd="1" destOrd="0" presId="urn:microsoft.com/office/officeart/2005/8/layout/orgChart1"/>
    <dgm:cxn modelId="{55E7A4B9-F68D-450D-BEC9-02BFDF917451}" type="presParOf" srcId="{DD1267B5-141F-4061-BB27-6F361403460B}" destId="{7225E10F-A636-44C2-A427-20A4BA6C3728}" srcOrd="1" destOrd="0" presId="urn:microsoft.com/office/officeart/2005/8/layout/orgChart1"/>
    <dgm:cxn modelId="{0360FA08-96E4-4AF0-8666-3D9904A56C4A}" type="presParOf" srcId="{DD1267B5-141F-4061-BB27-6F361403460B}" destId="{DD61FD47-B8E0-43B6-9C8F-91A27E1CDBCC}"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30680A-CD25-4D25-9AA8-01D360106A20}">
      <dsp:nvSpPr>
        <dsp:cNvPr id="0" name=""/>
        <dsp:cNvSpPr/>
      </dsp:nvSpPr>
      <dsp:spPr>
        <a:xfrm>
          <a:off x="2574780" y="862362"/>
          <a:ext cx="168419" cy="737837"/>
        </a:xfrm>
        <a:custGeom>
          <a:avLst/>
          <a:gdLst/>
          <a:ahLst/>
          <a:cxnLst/>
          <a:rect l="0" t="0" r="0" b="0"/>
          <a:pathLst>
            <a:path>
              <a:moveTo>
                <a:pt x="168419" y="0"/>
              </a:moveTo>
              <a:lnTo>
                <a:pt x="168419" y="737837"/>
              </a:lnTo>
              <a:lnTo>
                <a:pt x="0" y="7378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2E0056-3853-4CCF-A623-2728616CB852}">
      <dsp:nvSpPr>
        <dsp:cNvPr id="0" name=""/>
        <dsp:cNvSpPr/>
      </dsp:nvSpPr>
      <dsp:spPr>
        <a:xfrm>
          <a:off x="2743200" y="862362"/>
          <a:ext cx="1940834" cy="1475675"/>
        </a:xfrm>
        <a:custGeom>
          <a:avLst/>
          <a:gdLst/>
          <a:ahLst/>
          <a:cxnLst/>
          <a:rect l="0" t="0" r="0" b="0"/>
          <a:pathLst>
            <a:path>
              <a:moveTo>
                <a:pt x="0" y="0"/>
              </a:moveTo>
              <a:lnTo>
                <a:pt x="0" y="1307256"/>
              </a:lnTo>
              <a:lnTo>
                <a:pt x="1940834" y="1307256"/>
              </a:lnTo>
              <a:lnTo>
                <a:pt x="1940834" y="14756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F504F0-5B39-4866-A2FA-833C2580791C}">
      <dsp:nvSpPr>
        <dsp:cNvPr id="0" name=""/>
        <dsp:cNvSpPr/>
      </dsp:nvSpPr>
      <dsp:spPr>
        <a:xfrm>
          <a:off x="2697479" y="862362"/>
          <a:ext cx="91440" cy="1475675"/>
        </a:xfrm>
        <a:custGeom>
          <a:avLst/>
          <a:gdLst/>
          <a:ahLst/>
          <a:cxnLst/>
          <a:rect l="0" t="0" r="0" b="0"/>
          <a:pathLst>
            <a:path>
              <a:moveTo>
                <a:pt x="45720" y="0"/>
              </a:moveTo>
              <a:lnTo>
                <a:pt x="45720" y="14756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F775E67-77C1-4FDD-B42E-FBEA9A3D3865}">
      <dsp:nvSpPr>
        <dsp:cNvPr id="0" name=""/>
        <dsp:cNvSpPr/>
      </dsp:nvSpPr>
      <dsp:spPr>
        <a:xfrm>
          <a:off x="802365" y="862362"/>
          <a:ext cx="1940834" cy="1475675"/>
        </a:xfrm>
        <a:custGeom>
          <a:avLst/>
          <a:gdLst/>
          <a:ahLst/>
          <a:cxnLst/>
          <a:rect l="0" t="0" r="0" b="0"/>
          <a:pathLst>
            <a:path>
              <a:moveTo>
                <a:pt x="1940834" y="0"/>
              </a:moveTo>
              <a:lnTo>
                <a:pt x="1940834" y="1307256"/>
              </a:lnTo>
              <a:lnTo>
                <a:pt x="0" y="1307256"/>
              </a:lnTo>
              <a:lnTo>
                <a:pt x="0" y="14756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24A9CC-8DD4-48BB-9B56-2C34C3DFE248}">
      <dsp:nvSpPr>
        <dsp:cNvPr id="0" name=""/>
        <dsp:cNvSpPr/>
      </dsp:nvSpPr>
      <dsp:spPr>
        <a:xfrm>
          <a:off x="1941202" y="60364"/>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Κωνσταντίνος</a:t>
          </a:r>
        </a:p>
      </dsp:txBody>
      <dsp:txXfrm>
        <a:off x="1941202" y="60364"/>
        <a:ext cx="1603995" cy="801997"/>
      </dsp:txXfrm>
    </dsp:sp>
    <dsp:sp modelId="{0AC4F255-23A6-4A0B-A85B-064BA2D74574}">
      <dsp:nvSpPr>
        <dsp:cNvPr id="0" name=""/>
        <dsp:cNvSpPr/>
      </dsp:nvSpPr>
      <dsp:spPr>
        <a:xfrm>
          <a:off x="368" y="2338037"/>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Ιορδάνης</a:t>
          </a:r>
        </a:p>
      </dsp:txBody>
      <dsp:txXfrm>
        <a:off x="368" y="2338037"/>
        <a:ext cx="1603995" cy="801997"/>
      </dsp:txXfrm>
    </dsp:sp>
    <dsp:sp modelId="{D10965C7-C9F2-4540-8B50-19A3A30907B5}">
      <dsp:nvSpPr>
        <dsp:cNvPr id="0" name=""/>
        <dsp:cNvSpPr/>
      </dsp:nvSpPr>
      <dsp:spPr>
        <a:xfrm>
          <a:off x="1941202" y="2338037"/>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Δήμητρα</a:t>
          </a:r>
        </a:p>
      </dsp:txBody>
      <dsp:txXfrm>
        <a:off x="1941202" y="2338037"/>
        <a:ext cx="1603995" cy="801997"/>
      </dsp:txXfrm>
    </dsp:sp>
    <dsp:sp modelId="{75730710-1A27-4F35-80D8-9E5E53009205}">
      <dsp:nvSpPr>
        <dsp:cNvPr id="0" name=""/>
        <dsp:cNvSpPr/>
      </dsp:nvSpPr>
      <dsp:spPr>
        <a:xfrm>
          <a:off x="3882036" y="2338037"/>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Δημήτρης</a:t>
          </a:r>
        </a:p>
      </dsp:txBody>
      <dsp:txXfrm>
        <a:off x="3882036" y="2338037"/>
        <a:ext cx="1603995" cy="801997"/>
      </dsp:txXfrm>
    </dsp:sp>
    <dsp:sp modelId="{8F65776E-3321-4880-AB81-0960C6EDDA63}">
      <dsp:nvSpPr>
        <dsp:cNvPr id="0" name=""/>
        <dsp:cNvSpPr/>
      </dsp:nvSpPr>
      <dsp:spPr>
        <a:xfrm>
          <a:off x="970785" y="1199201"/>
          <a:ext cx="1603995" cy="80199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l-GR" sz="2000" kern="1200"/>
            <a:t>Αθηνά</a:t>
          </a:r>
        </a:p>
      </dsp:txBody>
      <dsp:txXfrm>
        <a:off x="970785" y="1199201"/>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E7E7501397A41D4A9461F98A6C1A264"/>
        <w:category>
          <w:name w:val="Γενικά"/>
          <w:gallery w:val="placeholder"/>
        </w:category>
        <w:types>
          <w:type w:val="bbPlcHdr"/>
        </w:types>
        <w:behaviors>
          <w:behavior w:val="content"/>
        </w:behaviors>
        <w:guid w:val="{943B8A92-8FC6-4BAA-B978-DFFEBB1BF71F}"/>
      </w:docPartPr>
      <w:docPartBody>
        <w:p w:rsidR="00C3332C" w:rsidRDefault="006F33DC" w:rsidP="006F33DC">
          <w:pPr>
            <w:pStyle w:val="5E7E7501397A41D4A9461F98A6C1A264"/>
          </w:pPr>
          <w:r>
            <w:rPr>
              <w:rFonts w:asciiTheme="majorHAnsi" w:eastAsiaTheme="majorEastAsia" w:hAnsiTheme="majorHAnsi" w:cstheme="majorBidi"/>
              <w:caps/>
              <w:color w:val="5B9BD5" w:themeColor="accent1"/>
              <w:sz w:val="80"/>
              <w:szCs w:val="80"/>
            </w:rPr>
            <w:t>[Τίτλος εγγράφου]</w:t>
          </w:r>
        </w:p>
      </w:docPartBody>
    </w:docPart>
    <w:docPart>
      <w:docPartPr>
        <w:name w:val="EA8877BE5E1246AB89EBF2F548FC20A7"/>
        <w:category>
          <w:name w:val="Γενικά"/>
          <w:gallery w:val="placeholder"/>
        </w:category>
        <w:types>
          <w:type w:val="bbPlcHdr"/>
        </w:types>
        <w:behaviors>
          <w:behavior w:val="content"/>
        </w:behaviors>
        <w:guid w:val="{EF797F32-2790-46C5-BD20-34FDC38AAB9C}"/>
      </w:docPartPr>
      <w:docPartBody>
        <w:p w:rsidR="00C3332C" w:rsidRDefault="006F33DC" w:rsidP="006F33DC">
          <w:pPr>
            <w:pStyle w:val="EA8877BE5E1246AB89EBF2F548FC20A7"/>
          </w:pPr>
          <w:r>
            <w:rPr>
              <w:color w:val="5B9BD5" w:themeColor="accent1"/>
              <w:sz w:val="28"/>
              <w:szCs w:val="28"/>
            </w:rPr>
            <w:t>[Υπότιτλος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3DC"/>
    <w:rsid w:val="006F33DC"/>
    <w:rsid w:val="00820D79"/>
    <w:rsid w:val="00C3332C"/>
    <w:rsid w:val="00CB1333"/>
    <w:rsid w:val="00D2250C"/>
    <w:rsid w:val="00D769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CA40BFC0BD34BEDBD0DD1C0BE01CA0C">
    <w:name w:val="3CA40BFC0BD34BEDBD0DD1C0BE01CA0C"/>
    <w:rsid w:val="006F33DC"/>
  </w:style>
  <w:style w:type="paragraph" w:customStyle="1" w:styleId="133863ED90D24D6D9AF830EB7D95ABBA">
    <w:name w:val="133863ED90D24D6D9AF830EB7D95ABBA"/>
    <w:rsid w:val="006F33DC"/>
  </w:style>
  <w:style w:type="paragraph" w:customStyle="1" w:styleId="5E7E7501397A41D4A9461F98A6C1A264">
    <w:name w:val="5E7E7501397A41D4A9461F98A6C1A264"/>
    <w:rsid w:val="006F33DC"/>
  </w:style>
  <w:style w:type="paragraph" w:customStyle="1" w:styleId="EA8877BE5E1246AB89EBF2F548FC20A7">
    <w:name w:val="EA8877BE5E1246AB89EBF2F548FC20A7"/>
    <w:rsid w:val="006F33DC"/>
  </w:style>
  <w:style w:type="paragraph" w:customStyle="1" w:styleId="AB7CE452ECF3447D8BF0F953F7633C60">
    <w:name w:val="AB7CE452ECF3447D8BF0F953F7633C60"/>
    <w:rsid w:val="006F33DC"/>
  </w:style>
  <w:style w:type="paragraph" w:customStyle="1" w:styleId="497DFF84E2D24CAE9567B0D299EBAFD4">
    <w:name w:val="497DFF84E2D24CAE9567B0D299EBAFD4"/>
    <w:rsid w:val="006F33DC"/>
  </w:style>
  <w:style w:type="paragraph" w:customStyle="1" w:styleId="8A77426722EC4DCF90FE2E3371E5E28F">
    <w:name w:val="8A77426722EC4DCF90FE2E3371E5E28F"/>
    <w:rsid w:val="006F33DC"/>
  </w:style>
  <w:style w:type="paragraph" w:customStyle="1" w:styleId="FEEF553826914BE9A15AD6AF2576A7FB">
    <w:name w:val="FEEF553826914BE9A15AD6AF2576A7FB"/>
    <w:rsid w:val="00C3332C"/>
  </w:style>
  <w:style w:type="paragraph" w:customStyle="1" w:styleId="17C246FA228943A4977EBDFEF42F723C">
    <w:name w:val="17C246FA228943A4977EBDFEF42F723C"/>
    <w:rsid w:val="00D2250C"/>
  </w:style>
  <w:style w:type="paragraph" w:customStyle="1" w:styleId="C363C6DB766447DA99BD70A72022986F">
    <w:name w:val="C363C6DB766447DA99BD70A72022986F"/>
    <w:rsid w:val="00D2250C"/>
  </w:style>
  <w:style w:type="paragraph" w:customStyle="1" w:styleId="00057E5A2AF340D5A37C711F713E3763">
    <w:name w:val="00057E5A2AF340D5A37C711F713E3763"/>
    <w:rsid w:val="00D225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2018-03-24T00:00:00</PublishDate>
  <Abstract/>
  <CompanyAddress>ΤΜΗΜΑ ΔΗΜΟΤΙΚΗΣ ΕΚΠΑΙΔΕΥΣΗΣ</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ABA09E-BDA2-4758-9FE0-1CBC5170E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2327</Words>
  <Characters>12567</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πληροφορικη και νεεσ τεχνολογιεσ στην εκπαιδευση</vt:lpstr>
    </vt:vector>
  </TitlesOfParts>
  <Company>παιδαγωγικη σχολη φλωρινασ</Company>
  <LinksUpToDate>false</LinksUpToDate>
  <CharactersWithSpaces>14865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πληροφορικη και νεεσ τεχνολογιεσ στην εκπαιδευση</dc:title>
  <dc:subject>Εργασία 1</dc:subject>
  <dc:creator>Χρήστης των Windows</dc:creator>
  <cp:keywords/>
  <dc:description/>
  <cp:lastModifiedBy>Χρήστης των Windows</cp:lastModifiedBy>
  <cp:revision>4</cp:revision>
  <dcterms:created xsi:type="dcterms:W3CDTF">2018-03-24T23:45:00Z</dcterms:created>
  <dcterms:modified xsi:type="dcterms:W3CDTF">2018-03-25T14:07:00Z</dcterms:modified>
</cp:coreProperties>
</file>